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0" w:rsidRPr="00854EB1" w:rsidRDefault="00854EB1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  <w:lang w:val="fr-CH"/>
        </w:rPr>
      </w:pPr>
      <w:bookmarkStart w:id="0" w:name="_GoBack"/>
      <w:bookmarkEnd w:id="0"/>
      <w:r w:rsidRPr="00854EB1">
        <w:rPr>
          <w:rFonts w:ascii="Arial" w:hAnsi="Arial" w:cs="Arial"/>
          <w:sz w:val="28"/>
          <w:szCs w:val="28"/>
          <w:lang w:val="fr-CH"/>
        </w:rPr>
        <w:t>Communiqué de presse du</w:t>
      </w:r>
      <w:r w:rsidR="00DA02E4" w:rsidRPr="00854EB1">
        <w:rPr>
          <w:rFonts w:ascii="Arial" w:hAnsi="Arial" w:cs="Arial"/>
          <w:sz w:val="28"/>
          <w:szCs w:val="28"/>
          <w:lang w:val="fr-CH"/>
        </w:rPr>
        <w:t xml:space="preserve"> </w:t>
      </w:r>
      <w:r w:rsidR="007A07D3" w:rsidRPr="00854EB1">
        <w:rPr>
          <w:rFonts w:ascii="Arial" w:hAnsi="Arial" w:cs="Arial"/>
          <w:sz w:val="28"/>
          <w:szCs w:val="28"/>
          <w:lang w:val="fr-CH"/>
        </w:rPr>
        <w:t>11.12.</w:t>
      </w:r>
      <w:r w:rsidR="00C96D56" w:rsidRPr="00854EB1">
        <w:rPr>
          <w:rFonts w:ascii="Arial" w:hAnsi="Arial" w:cs="Arial"/>
          <w:sz w:val="28"/>
          <w:szCs w:val="28"/>
          <w:lang w:val="fr-CH"/>
        </w:rPr>
        <w:t>2018</w:t>
      </w:r>
    </w:p>
    <w:p w:rsidR="006E6820" w:rsidRPr="00854EB1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  <w:lang w:val="fr-CH"/>
        </w:rPr>
      </w:pPr>
    </w:p>
    <w:p w:rsidR="007955F3" w:rsidRPr="00854EB1" w:rsidRDefault="007955F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  <w:lang w:val="fr-CH"/>
        </w:rPr>
      </w:pPr>
    </w:p>
    <w:p w:rsidR="00137048" w:rsidRPr="00483352" w:rsidRDefault="00854EB1" w:rsidP="00E84366">
      <w:pPr>
        <w:suppressLineNumbers/>
        <w:spacing w:line="264" w:lineRule="auto"/>
        <w:ind w:left="142" w:right="-283"/>
        <w:rPr>
          <w:rFonts w:ascii="Arial" w:hAnsi="Arial" w:cs="Arial"/>
          <w:b/>
          <w:spacing w:val="-2"/>
          <w:sz w:val="32"/>
          <w:szCs w:val="32"/>
          <w:lang w:val="fr-CH"/>
        </w:rPr>
      </w:pPr>
      <w:r w:rsidRPr="00483352">
        <w:rPr>
          <w:rFonts w:ascii="Arial" w:hAnsi="Arial" w:cs="Arial"/>
          <w:b/>
          <w:spacing w:val="-2"/>
          <w:sz w:val="32"/>
          <w:szCs w:val="32"/>
          <w:lang w:val="fr-CH"/>
        </w:rPr>
        <w:t xml:space="preserve">Nouvelle filiale </w:t>
      </w:r>
      <w:r w:rsidR="00E25E69" w:rsidRPr="00483352">
        <w:rPr>
          <w:rFonts w:ascii="Arial" w:hAnsi="Arial" w:cs="Arial"/>
          <w:b/>
          <w:spacing w:val="-2"/>
          <w:sz w:val="32"/>
          <w:szCs w:val="32"/>
          <w:lang w:val="fr-CH"/>
        </w:rPr>
        <w:t>INDEX</w:t>
      </w:r>
      <w:r w:rsidRPr="00483352">
        <w:rPr>
          <w:rFonts w:ascii="Arial" w:hAnsi="Arial" w:cs="Arial"/>
          <w:b/>
          <w:spacing w:val="-2"/>
          <w:sz w:val="32"/>
          <w:szCs w:val="32"/>
          <w:lang w:val="fr-CH"/>
        </w:rPr>
        <w:t xml:space="preserve"> en Suisse</w:t>
      </w:r>
    </w:p>
    <w:p w:rsidR="00415D03" w:rsidRPr="00483352" w:rsidRDefault="00415D03" w:rsidP="00415D03">
      <w:pPr>
        <w:suppressLineNumbers/>
        <w:spacing w:line="264" w:lineRule="auto"/>
        <w:ind w:left="142" w:right="794"/>
        <w:rPr>
          <w:rFonts w:ascii="Arial" w:hAnsi="Arial" w:cs="Arial"/>
          <w:b/>
          <w:spacing w:val="-2"/>
          <w:sz w:val="32"/>
          <w:szCs w:val="32"/>
          <w:lang w:val="fr-CH"/>
        </w:rPr>
      </w:pPr>
    </w:p>
    <w:p w:rsidR="00B63743" w:rsidRPr="00210BEA" w:rsidRDefault="00C000B8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val="fr-CH" w:eastAsia="en-US"/>
        </w:rPr>
      </w:pPr>
      <w:r>
        <w:rPr>
          <w:rFonts w:ascii="Arial" w:eastAsiaTheme="minorHAnsi" w:hAnsi="Arial" w:cs="Arial"/>
          <w:b/>
          <w:sz w:val="20"/>
          <w:szCs w:val="20"/>
          <w:lang w:val="fr-CH" w:eastAsia="en-US"/>
        </w:rPr>
        <w:t>Dès</w:t>
      </w:r>
      <w:r w:rsidR="00854EB1" w:rsidRP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 janvier 2019, le groupe INDEX </w:t>
      </w:r>
      <w:r w:rsidR="002641C7" w:rsidRP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>pours</w:t>
      </w:r>
      <w:r w:rsid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>uivra, au sein de sa propre filiale, le</w:t>
      </w:r>
      <w:r w:rsidR="00210BEA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 travail fructueux réalisé par SPRINGMANN SA pour</w:t>
      </w:r>
      <w:r w:rsidR="002641C7" w:rsidRP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 </w:t>
      </w:r>
      <w:r w:rsid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>l</w:t>
      </w:r>
      <w:r w:rsidR="002641C7" w:rsidRP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a vente et </w:t>
      </w:r>
      <w:r w:rsidR="00210BEA">
        <w:rPr>
          <w:rFonts w:ascii="Arial" w:eastAsiaTheme="minorHAnsi" w:hAnsi="Arial" w:cs="Arial"/>
          <w:b/>
          <w:sz w:val="20"/>
          <w:szCs w:val="20"/>
          <w:lang w:val="fr-CH" w:eastAsia="en-US"/>
        </w:rPr>
        <w:t>le</w:t>
      </w:r>
      <w:r w:rsidR="002641C7" w:rsidRP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 service</w:t>
      </w:r>
      <w:r w:rsid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 après-vente</w:t>
      </w:r>
      <w:r w:rsidR="002641C7" w:rsidRPr="002641C7">
        <w:rPr>
          <w:rFonts w:ascii="Arial" w:eastAsiaTheme="minorHAnsi" w:hAnsi="Arial" w:cs="Arial"/>
          <w:b/>
          <w:sz w:val="20"/>
          <w:szCs w:val="20"/>
          <w:lang w:val="fr-CH" w:eastAsia="en-US"/>
        </w:rPr>
        <w:t xml:space="preserve"> des marques INDEX et TRAUB en Suisse</w:t>
      </w:r>
      <w:r w:rsidR="00210BEA">
        <w:rPr>
          <w:rFonts w:ascii="Arial" w:eastAsiaTheme="minorHAnsi" w:hAnsi="Arial" w:cs="Arial"/>
          <w:b/>
          <w:sz w:val="20"/>
          <w:szCs w:val="20"/>
          <w:lang w:val="fr-CH" w:eastAsia="en-US"/>
        </w:rPr>
        <w:t>.</w:t>
      </w:r>
    </w:p>
    <w:p w:rsidR="00E25E69" w:rsidRPr="00765DAD" w:rsidRDefault="00210BEA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val="fr-CH" w:eastAsia="en-US"/>
        </w:rPr>
      </w:pPr>
      <w:r w:rsidRPr="00210BEA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Le fabricant </w:t>
      </w:r>
      <w:r w:rsidR="007955F3" w:rsidRPr="00210BEA">
        <w:rPr>
          <w:rFonts w:ascii="Arial" w:eastAsiaTheme="minorHAnsi" w:hAnsi="Arial" w:cs="Arial"/>
          <w:sz w:val="20"/>
          <w:szCs w:val="20"/>
          <w:lang w:val="en-US" w:eastAsia="en-US"/>
        </w:rPr>
        <w:t xml:space="preserve">INDEX-Werke GmbH &amp; Co. </w:t>
      </w:r>
      <w:r w:rsidR="007955F3" w:rsidRP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KG </w:t>
      </w:r>
      <w:r w:rsidRP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et la société </w:t>
      </w:r>
      <w:r w:rsidR="007955F3" w:rsidRP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SPRINGMANN </w:t>
      </w:r>
      <w:r w:rsidRPr="007F7F6B">
        <w:rPr>
          <w:rFonts w:ascii="Arial" w:eastAsiaTheme="minorHAnsi" w:hAnsi="Arial" w:cs="Arial"/>
          <w:sz w:val="20"/>
          <w:szCs w:val="20"/>
          <w:lang w:val="fr-CH" w:eastAsia="en-US"/>
        </w:rPr>
        <w:t>S</w:t>
      </w:r>
      <w:r w:rsidR="007955F3" w:rsidRPr="007F7F6B">
        <w:rPr>
          <w:rFonts w:ascii="Arial" w:eastAsiaTheme="minorHAnsi" w:hAnsi="Arial" w:cs="Arial"/>
          <w:sz w:val="20"/>
          <w:szCs w:val="20"/>
          <w:lang w:val="fr-CH" w:eastAsia="en-US"/>
        </w:rPr>
        <w:t>A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>,</w:t>
      </w:r>
      <w:r w:rsidRP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en qualité de représentant pour la vente et le service après-vente en Suisse</w:t>
      </w:r>
      <w:r w:rsidR="007F7F6B" w:rsidRPr="007F7F6B">
        <w:rPr>
          <w:rFonts w:ascii="Arial" w:eastAsiaTheme="minorHAnsi" w:hAnsi="Arial" w:cs="Arial"/>
          <w:sz w:val="20"/>
          <w:szCs w:val="20"/>
          <w:lang w:val="fr-CH" w:eastAsia="en-US"/>
        </w:rPr>
        <w:t>, collaborent avec succès depuis 1920</w:t>
      </w:r>
      <w:r w:rsid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. </w:t>
      </w:r>
      <w:r w:rsidR="007F7F6B" w:rsidRPr="007F7F6B">
        <w:rPr>
          <w:rFonts w:ascii="Arial" w:eastAsiaTheme="minorHAnsi" w:hAnsi="Arial" w:cs="Arial"/>
          <w:sz w:val="20"/>
          <w:szCs w:val="20"/>
          <w:lang w:val="fr-CH" w:eastAsia="en-US"/>
        </w:rPr>
        <w:t>Afin de couvrir de manière optimale et à long terme le marché suisse</w:t>
      </w:r>
      <w:r w:rsidR="007F7F6B">
        <w:rPr>
          <w:rFonts w:ascii="Arial" w:eastAsiaTheme="minorHAnsi" w:hAnsi="Arial" w:cs="Arial"/>
          <w:sz w:val="20"/>
          <w:szCs w:val="20"/>
          <w:lang w:val="fr-CH" w:eastAsia="en-US"/>
        </w:rPr>
        <w:t>,</w:t>
      </w:r>
      <w:r w:rsidR="007F7F6B" w:rsidRP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significatif pour le groupe </w:t>
      </w:r>
      <w:r w:rsidR="007955F3" w:rsidRP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INDEX, </w:t>
      </w:r>
      <w:r w:rsidR="007F7F6B" w:rsidRPr="007F7F6B">
        <w:rPr>
          <w:rFonts w:ascii="Arial" w:eastAsiaTheme="minorHAnsi" w:hAnsi="Arial" w:cs="Arial"/>
          <w:sz w:val="20"/>
          <w:szCs w:val="20"/>
          <w:lang w:val="fr-CH" w:eastAsia="en-US"/>
        </w:rPr>
        <w:t>les deux parties ont élaboré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en 2018 </w:t>
      </w:r>
      <w:r w:rsidR="007F7F6B" w:rsidRPr="007F7F6B">
        <w:rPr>
          <w:rFonts w:ascii="Arial" w:eastAsiaTheme="minorHAnsi" w:hAnsi="Arial" w:cs="Arial"/>
          <w:sz w:val="20"/>
          <w:szCs w:val="20"/>
          <w:lang w:val="fr-CH" w:eastAsia="en-US"/>
        </w:rPr>
        <w:t>un concept</w:t>
      </w:r>
      <w:r w:rsid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commun </w:t>
      </w:r>
      <w:r w:rsidR="007F7F6B">
        <w:rPr>
          <w:rFonts w:ascii="Arial" w:eastAsiaTheme="minorHAnsi" w:hAnsi="Arial" w:cs="Arial"/>
          <w:sz w:val="20"/>
          <w:szCs w:val="20"/>
          <w:lang w:val="fr-CH" w:eastAsia="en-US"/>
        </w:rPr>
        <w:t xml:space="preserve">pour définir la stratégie 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d’avenir. </w:t>
      </w:r>
      <w:r w:rsidR="00C000B8" w:rsidRPr="00C000B8">
        <w:rPr>
          <w:rFonts w:ascii="Arial" w:eastAsiaTheme="minorHAnsi" w:hAnsi="Arial" w:cs="Arial"/>
          <w:sz w:val="20"/>
          <w:szCs w:val="20"/>
          <w:lang w:val="fr-CH" w:eastAsia="en-US"/>
        </w:rPr>
        <w:t>Résultat : dès le 1</w:t>
      </w:r>
      <w:r w:rsidR="00C000B8" w:rsidRPr="00C000B8">
        <w:rPr>
          <w:rFonts w:ascii="Arial" w:eastAsiaTheme="minorHAnsi" w:hAnsi="Arial" w:cs="Arial"/>
          <w:sz w:val="20"/>
          <w:szCs w:val="20"/>
          <w:vertAlign w:val="superscript"/>
          <w:lang w:val="fr-CH" w:eastAsia="en-US"/>
        </w:rPr>
        <w:t>er</w:t>
      </w:r>
      <w:r w:rsidR="00C000B8" w:rsidRP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janvier 2019, la société nouvellement fondée I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NDEX </w:t>
      </w:r>
      <w:r w:rsidR="00C000B8" w:rsidRP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Machines-outils (Suisse) SA reprendra 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les activités de vente et de service après-vente </w:t>
      </w:r>
      <w:r w:rsidR="0095575E" w:rsidRP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de SPRINGMANN 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>S</w:t>
      </w:r>
      <w:r w:rsidR="0095575E" w:rsidRPr="00C000B8">
        <w:rPr>
          <w:rFonts w:ascii="Arial" w:eastAsiaTheme="minorHAnsi" w:hAnsi="Arial" w:cs="Arial"/>
          <w:sz w:val="20"/>
          <w:szCs w:val="20"/>
          <w:lang w:val="fr-CH" w:eastAsia="en-US"/>
        </w:rPr>
        <w:t>A</w:t>
      </w:r>
      <w:r w:rsidR="00C000B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. </w:t>
      </w:r>
      <w:r w:rsidR="00765DAD">
        <w:rPr>
          <w:rFonts w:ascii="Arial" w:eastAsiaTheme="minorHAnsi" w:hAnsi="Arial" w:cs="Arial"/>
          <w:sz w:val="20"/>
          <w:szCs w:val="20"/>
          <w:lang w:val="fr-CH" w:eastAsia="en-US"/>
        </w:rPr>
        <w:t>Cette dernière restera active avec tous les autres produits de son programme de vente</w:t>
      </w:r>
      <w:r w:rsidR="0095575E" w:rsidRPr="00765DAD">
        <w:rPr>
          <w:rFonts w:ascii="Arial" w:eastAsiaTheme="minorHAnsi" w:hAnsi="Arial" w:cs="Arial"/>
          <w:sz w:val="20"/>
          <w:szCs w:val="20"/>
          <w:lang w:val="fr-CH" w:eastAsia="en-US"/>
        </w:rPr>
        <w:t>.</w:t>
      </w:r>
    </w:p>
    <w:p w:rsidR="00E25E69" w:rsidRPr="00D216D8" w:rsidRDefault="00765DAD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val="fr-CH" w:eastAsia="en-US"/>
        </w:rPr>
      </w:pPr>
      <w:r w:rsidRPr="00765DAD">
        <w:rPr>
          <w:rFonts w:ascii="Arial" w:eastAsiaTheme="minorHAnsi" w:hAnsi="Arial" w:cs="Arial"/>
          <w:sz w:val="20"/>
          <w:szCs w:val="20"/>
          <w:lang w:val="fr-CH" w:eastAsia="en-US"/>
        </w:rPr>
        <w:t xml:space="preserve">La direction de </w:t>
      </w:r>
      <w:r w:rsidR="0095575E" w:rsidRPr="00765DAD">
        <w:rPr>
          <w:rFonts w:ascii="Arial" w:eastAsiaTheme="minorHAnsi" w:hAnsi="Arial" w:cs="Arial"/>
          <w:sz w:val="20"/>
          <w:szCs w:val="20"/>
          <w:lang w:val="fr-CH" w:eastAsia="en-US"/>
        </w:rPr>
        <w:t xml:space="preserve">INDEX </w:t>
      </w:r>
      <w:r w:rsidRPr="00765DAD">
        <w:rPr>
          <w:rFonts w:ascii="Arial" w:eastAsiaTheme="minorHAnsi" w:hAnsi="Arial" w:cs="Arial"/>
          <w:sz w:val="20"/>
          <w:szCs w:val="20"/>
          <w:lang w:val="fr-CH" w:eastAsia="en-US"/>
        </w:rPr>
        <w:t>Machines-outils (Suisse) SA est confiée à</w:t>
      </w:r>
      <w:r w:rsidR="0095575E" w:rsidRPr="00765DAD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Philippe Dubois, </w:t>
      </w:r>
      <w:r w:rsidRPr="00765DAD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directeur Vente et Marketing chez </w:t>
      </w:r>
      <w:r w:rsidR="0095575E" w:rsidRPr="00765DAD">
        <w:rPr>
          <w:rFonts w:ascii="Arial" w:eastAsiaTheme="minorHAnsi" w:hAnsi="Arial" w:cs="Arial"/>
          <w:sz w:val="20"/>
          <w:szCs w:val="20"/>
          <w:lang w:val="fr-CH" w:eastAsia="en-US"/>
        </w:rPr>
        <w:t xml:space="preserve">SPRINGMANN </w:t>
      </w:r>
      <w:r w:rsidRPr="00765DAD">
        <w:rPr>
          <w:rFonts w:ascii="Arial" w:eastAsiaTheme="minorHAnsi" w:hAnsi="Arial" w:cs="Arial"/>
          <w:sz w:val="20"/>
          <w:szCs w:val="20"/>
          <w:lang w:val="fr-CH" w:eastAsia="en-US"/>
        </w:rPr>
        <w:t>S</w:t>
      </w:r>
      <w:r>
        <w:rPr>
          <w:rFonts w:ascii="Arial" w:eastAsiaTheme="minorHAnsi" w:hAnsi="Arial" w:cs="Arial"/>
          <w:sz w:val="20"/>
          <w:szCs w:val="20"/>
          <w:lang w:val="fr-CH" w:eastAsia="en-US"/>
        </w:rPr>
        <w:t xml:space="preserve">A jusqu’à présent. </w:t>
      </w:r>
      <w:r w:rsidRPr="00483352">
        <w:rPr>
          <w:rFonts w:ascii="Arial" w:eastAsiaTheme="minorHAnsi" w:hAnsi="Arial" w:cs="Arial"/>
          <w:sz w:val="20"/>
          <w:szCs w:val="20"/>
          <w:lang w:val="fr-CH" w:eastAsia="en-US"/>
        </w:rPr>
        <w:t>Il précise :</w:t>
      </w:r>
      <w:r w:rsidR="00B63743" w:rsidRPr="0048335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„</w:t>
      </w:r>
      <w:r w:rsidRPr="0048335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la satisfaction de nos clients suisses a toujours été au coeur de nos réflexions". </w:t>
      </w:r>
      <w:r w:rsidRPr="009317E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De nombreux collaborateurs </w:t>
      </w:r>
      <w:r w:rsidR="009317E2">
        <w:rPr>
          <w:rFonts w:ascii="Arial" w:eastAsiaTheme="minorHAnsi" w:hAnsi="Arial" w:cs="Arial"/>
          <w:sz w:val="20"/>
          <w:szCs w:val="20"/>
          <w:lang w:val="fr-CH" w:eastAsia="en-US"/>
        </w:rPr>
        <w:t>de</w:t>
      </w:r>
      <w:r w:rsidR="009317E2" w:rsidRPr="009317E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la nouvelle filiale INDEX </w:t>
      </w:r>
      <w:r w:rsidR="0048335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sont déjà </w:t>
      </w:r>
      <w:r w:rsidR="009317E2" w:rsidRPr="009317E2">
        <w:rPr>
          <w:rFonts w:ascii="Arial" w:eastAsiaTheme="minorHAnsi" w:hAnsi="Arial" w:cs="Arial"/>
          <w:sz w:val="20"/>
          <w:szCs w:val="20"/>
          <w:lang w:val="fr-CH" w:eastAsia="en-US"/>
        </w:rPr>
        <w:t>les interlocuteurs habituels des clients</w:t>
      </w:r>
      <w:r w:rsidR="0095575E" w:rsidRPr="009317E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, </w:t>
      </w:r>
      <w:r w:rsidR="009317E2">
        <w:rPr>
          <w:rFonts w:ascii="Arial" w:eastAsiaTheme="minorHAnsi" w:hAnsi="Arial" w:cs="Arial"/>
          <w:sz w:val="20"/>
          <w:szCs w:val="20"/>
          <w:lang w:val="fr-CH" w:eastAsia="en-US"/>
        </w:rPr>
        <w:t xml:space="preserve">ce qui permet d’assurer </w:t>
      </w:r>
      <w:r w:rsid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une transition en douceur. </w:t>
      </w:r>
      <w:r w:rsidR="00D216D8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Même le siège de la nouvelle société anonyme restera dans les locaux </w:t>
      </w:r>
      <w:r w:rsid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actuels </w:t>
      </w:r>
      <w:r w:rsidR="00D216D8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de SPRINGMANN </w:t>
      </w:r>
      <w:r w:rsidR="00D216D8">
        <w:rPr>
          <w:rFonts w:ascii="Arial" w:eastAsiaTheme="minorHAnsi" w:hAnsi="Arial" w:cs="Arial"/>
          <w:sz w:val="20"/>
          <w:szCs w:val="20"/>
          <w:lang w:val="fr-CH" w:eastAsia="en-US"/>
        </w:rPr>
        <w:t>S</w:t>
      </w:r>
      <w:r w:rsidR="00D216D8" w:rsidRPr="00D216D8">
        <w:rPr>
          <w:rFonts w:ascii="Arial" w:eastAsiaTheme="minorHAnsi" w:hAnsi="Arial" w:cs="Arial"/>
          <w:sz w:val="20"/>
          <w:szCs w:val="20"/>
          <w:lang w:val="fr-CH" w:eastAsia="en-US"/>
        </w:rPr>
        <w:t>A</w:t>
      </w:r>
      <w:r w:rsidR="00E25E69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</w:t>
      </w:r>
      <w:r w:rsidR="00D216D8">
        <w:rPr>
          <w:rFonts w:ascii="Arial" w:eastAsiaTheme="minorHAnsi" w:hAnsi="Arial" w:cs="Arial"/>
          <w:sz w:val="20"/>
          <w:szCs w:val="20"/>
          <w:lang w:val="fr-CH" w:eastAsia="en-US"/>
        </w:rPr>
        <w:t>à St-</w:t>
      </w:r>
      <w:r w:rsidR="00E25E69" w:rsidRPr="00D216D8">
        <w:rPr>
          <w:rFonts w:ascii="Arial" w:eastAsiaTheme="minorHAnsi" w:hAnsi="Arial" w:cs="Arial"/>
          <w:sz w:val="20"/>
          <w:szCs w:val="20"/>
          <w:lang w:val="fr-CH" w:eastAsia="en-US"/>
        </w:rPr>
        <w:t>Blaise</w:t>
      </w:r>
      <w:r w:rsidR="009D2250">
        <w:rPr>
          <w:rFonts w:ascii="Arial" w:eastAsiaTheme="minorHAnsi" w:hAnsi="Arial" w:cs="Arial"/>
          <w:sz w:val="20"/>
          <w:szCs w:val="20"/>
          <w:lang w:val="fr-CH" w:eastAsia="en-US"/>
        </w:rPr>
        <w:t>/NE</w:t>
      </w:r>
      <w:r w:rsidR="00E25E69" w:rsidRPr="00D216D8">
        <w:rPr>
          <w:rFonts w:ascii="Arial" w:eastAsiaTheme="minorHAnsi" w:hAnsi="Arial" w:cs="Arial"/>
          <w:sz w:val="20"/>
          <w:szCs w:val="20"/>
          <w:lang w:val="fr-CH" w:eastAsia="en-US"/>
        </w:rPr>
        <w:t>.</w:t>
      </w:r>
      <w:r w:rsidR="00B63743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</w:t>
      </w:r>
      <w:r w:rsid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La présidence du conseil d’administration revient à </w:t>
      </w:r>
      <w:r w:rsidR="00B63743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Reiner Hammerl, </w:t>
      </w:r>
      <w:r w:rsidR="00D216D8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directeur </w:t>
      </w:r>
      <w:r w:rsidR="00483352">
        <w:rPr>
          <w:rFonts w:ascii="Arial" w:eastAsiaTheme="minorHAnsi" w:hAnsi="Arial" w:cs="Arial"/>
          <w:sz w:val="20"/>
          <w:szCs w:val="20"/>
          <w:lang w:val="fr-CH" w:eastAsia="en-US"/>
        </w:rPr>
        <w:t>général</w:t>
      </w:r>
      <w:r w:rsid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</w:t>
      </w:r>
      <w:r w:rsidR="00D216D8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des ventes </w:t>
      </w:r>
      <w:r w:rsidR="00483352">
        <w:rPr>
          <w:rFonts w:ascii="Arial" w:eastAsiaTheme="minorHAnsi" w:hAnsi="Arial" w:cs="Arial"/>
          <w:sz w:val="20"/>
          <w:szCs w:val="20"/>
          <w:lang w:val="fr-CH" w:eastAsia="en-US"/>
        </w:rPr>
        <w:t>auprès de</w:t>
      </w:r>
      <w:r w:rsidR="00B63743" w:rsidRPr="00D216D8">
        <w:rPr>
          <w:rFonts w:ascii="Arial" w:eastAsiaTheme="minorHAnsi" w:hAnsi="Arial" w:cs="Arial"/>
          <w:sz w:val="20"/>
          <w:szCs w:val="20"/>
          <w:lang w:val="fr-CH" w:eastAsia="en-US"/>
        </w:rPr>
        <w:t xml:space="preserve"> INDEX-Werke GmbH &amp; Co. KG.</w:t>
      </w:r>
    </w:p>
    <w:p w:rsidR="00E25E69" w:rsidRPr="00D216D8" w:rsidRDefault="00E25E69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fr-CH"/>
        </w:rPr>
      </w:pPr>
    </w:p>
    <w:p w:rsidR="004F741B" w:rsidRPr="00D216D8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fr-CH"/>
        </w:rPr>
      </w:pPr>
    </w:p>
    <w:p w:rsidR="00415D03" w:rsidRPr="00483352" w:rsidRDefault="00483352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</w:t>
      </w:r>
      <w:r w:rsidR="00415D03" w:rsidRPr="00483352">
        <w:rPr>
          <w:rFonts w:ascii="Arial" w:hAnsi="Arial" w:cs="Arial"/>
          <w:b/>
          <w:sz w:val="20"/>
          <w:szCs w:val="20"/>
          <w:lang w:val="en-US"/>
        </w:rPr>
        <w:t>onta</w:t>
      </w:r>
      <w:r w:rsidR="00D216D8" w:rsidRPr="00483352">
        <w:rPr>
          <w:rFonts w:ascii="Arial" w:hAnsi="Arial" w:cs="Arial"/>
          <w:b/>
          <w:sz w:val="20"/>
          <w:szCs w:val="20"/>
          <w:lang w:val="en-US"/>
        </w:rPr>
        <w:t>c</w:t>
      </w:r>
      <w:r w:rsidR="00415D03" w:rsidRPr="00483352">
        <w:rPr>
          <w:rFonts w:ascii="Arial" w:hAnsi="Arial" w:cs="Arial"/>
          <w:b/>
          <w:sz w:val="20"/>
          <w:szCs w:val="20"/>
          <w:lang w:val="en-US"/>
        </w:rPr>
        <w:t>t:</w:t>
      </w:r>
      <w:r w:rsidR="00415D03" w:rsidRPr="00483352">
        <w:rPr>
          <w:rFonts w:ascii="Arial" w:hAnsi="Arial" w:cs="Arial"/>
          <w:sz w:val="20"/>
          <w:szCs w:val="20"/>
          <w:lang w:val="en-US"/>
        </w:rPr>
        <w:tab/>
        <w:t>INDEX-Werke GmbH &amp; Co. KG Hahn &amp; Tessky</w:t>
      </w:r>
    </w:p>
    <w:p w:rsidR="00415D03" w:rsidRPr="0048335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83352">
        <w:rPr>
          <w:rFonts w:ascii="Arial" w:hAnsi="Arial" w:cs="Arial"/>
          <w:sz w:val="20"/>
          <w:szCs w:val="20"/>
          <w:lang w:val="en-US"/>
        </w:rPr>
        <w:t>Rainer Gondek</w:t>
      </w:r>
    </w:p>
    <w:p w:rsidR="00415D03" w:rsidRPr="00483352" w:rsidRDefault="00D216D8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83352">
        <w:rPr>
          <w:rFonts w:ascii="Arial" w:hAnsi="Arial" w:cs="Arial"/>
          <w:sz w:val="20"/>
          <w:szCs w:val="20"/>
          <w:lang w:val="en-US"/>
        </w:rPr>
        <w:t xml:space="preserve">Directeur </w:t>
      </w:r>
      <w:r w:rsidR="00F22C4C" w:rsidRPr="00483352">
        <w:rPr>
          <w:rFonts w:ascii="Arial" w:hAnsi="Arial" w:cs="Arial"/>
          <w:sz w:val="20"/>
          <w:szCs w:val="20"/>
          <w:lang w:val="en-US"/>
        </w:rPr>
        <w:t xml:space="preserve">Global </w:t>
      </w:r>
      <w:r w:rsidR="00415D03" w:rsidRPr="00483352">
        <w:rPr>
          <w:rFonts w:ascii="Arial" w:hAnsi="Arial" w:cs="Arial"/>
          <w:sz w:val="20"/>
          <w:szCs w:val="20"/>
          <w:lang w:val="en-US"/>
        </w:rPr>
        <w:t xml:space="preserve">Marketing </w:t>
      </w:r>
    </w:p>
    <w:p w:rsidR="00415D03" w:rsidRPr="0048335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fr-CH"/>
        </w:rPr>
      </w:pPr>
      <w:r w:rsidRPr="00483352">
        <w:rPr>
          <w:rFonts w:ascii="Arial" w:hAnsi="Arial" w:cs="Arial"/>
          <w:sz w:val="20"/>
          <w:szCs w:val="20"/>
          <w:lang w:val="fr-CH"/>
        </w:rPr>
        <w:t>T</w:t>
      </w:r>
      <w:r w:rsidR="00D216D8" w:rsidRPr="00483352">
        <w:rPr>
          <w:rFonts w:ascii="Arial" w:hAnsi="Arial" w:cs="Arial"/>
          <w:sz w:val="20"/>
          <w:szCs w:val="20"/>
          <w:lang w:val="fr-CH"/>
        </w:rPr>
        <w:t>él</w:t>
      </w:r>
      <w:r w:rsidRPr="00483352">
        <w:rPr>
          <w:rFonts w:ascii="Arial" w:hAnsi="Arial" w:cs="Arial"/>
          <w:sz w:val="20"/>
          <w:szCs w:val="20"/>
          <w:lang w:val="fr-CH"/>
        </w:rPr>
        <w:t>.: +49 (711) 3191-1286</w:t>
      </w:r>
    </w:p>
    <w:p w:rsidR="0086192A" w:rsidRPr="00483352" w:rsidRDefault="00D560C4" w:rsidP="00F30ECF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fr-CH"/>
        </w:rPr>
      </w:pPr>
      <w:hyperlink r:id="rId9" w:history="1">
        <w:r w:rsidR="00415D03" w:rsidRPr="00483352">
          <w:rPr>
            <w:rStyle w:val="Hyperlink"/>
            <w:rFonts w:ascii="Arial" w:hAnsi="Arial" w:cs="Arial"/>
            <w:sz w:val="20"/>
            <w:szCs w:val="20"/>
            <w:lang w:val="fr-CH"/>
          </w:rPr>
          <w:t>rainer.gondek@index-werke.de</w:t>
        </w:r>
      </w:hyperlink>
      <w:r w:rsidR="00415D03" w:rsidRPr="00483352">
        <w:rPr>
          <w:rFonts w:ascii="Arial" w:hAnsi="Arial" w:cs="Arial"/>
          <w:sz w:val="20"/>
          <w:szCs w:val="20"/>
          <w:lang w:val="fr-CH"/>
        </w:rPr>
        <w:t xml:space="preserve"> </w:t>
      </w:r>
    </w:p>
    <w:p w:rsidR="00B63743" w:rsidRPr="00483352" w:rsidRDefault="00B63743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  <w:lang w:val="fr-CH"/>
        </w:rPr>
      </w:pPr>
    </w:p>
    <w:p w:rsidR="00B63743" w:rsidRPr="00483352" w:rsidRDefault="00B63743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  <w:lang w:val="fr-CH"/>
        </w:rPr>
      </w:pPr>
    </w:p>
    <w:p w:rsidR="00E04BD1" w:rsidRPr="00483352" w:rsidRDefault="00E04BD1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  <w:lang w:val="fr-CH"/>
        </w:rPr>
      </w:pPr>
    </w:p>
    <w:p w:rsidR="00E04BD1" w:rsidRPr="00483352" w:rsidRDefault="00E04BD1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  <w:lang w:val="fr-CH"/>
        </w:rPr>
      </w:pPr>
    </w:p>
    <w:p w:rsidR="00E04BD1" w:rsidRPr="00D216D8" w:rsidRDefault="00D216D8" w:rsidP="00F30ECF">
      <w:pPr>
        <w:suppressLineNumbers/>
        <w:spacing w:line="336" w:lineRule="auto"/>
        <w:ind w:right="1843"/>
        <w:rPr>
          <w:rFonts w:ascii="Arial" w:hAnsi="Arial" w:cs="Arial"/>
          <w:b/>
          <w:sz w:val="20"/>
          <w:szCs w:val="20"/>
          <w:lang w:val="de-CH"/>
        </w:rPr>
      </w:pPr>
      <w:r>
        <w:rPr>
          <w:rFonts w:ascii="Arial" w:hAnsi="Arial" w:cs="Arial"/>
          <w:b/>
          <w:sz w:val="20"/>
          <w:szCs w:val="20"/>
          <w:lang w:val="de-CH"/>
        </w:rPr>
        <w:t>Ph</w:t>
      </w:r>
      <w:r w:rsidR="00F30ECF" w:rsidRPr="00D216D8">
        <w:rPr>
          <w:rFonts w:ascii="Arial" w:hAnsi="Arial" w:cs="Arial"/>
          <w:b/>
          <w:sz w:val="20"/>
          <w:szCs w:val="20"/>
          <w:lang w:val="de-CH"/>
        </w:rPr>
        <w:t>otos:</w:t>
      </w:r>
      <w:r w:rsidR="00B63743" w:rsidRPr="00D216D8">
        <w:rPr>
          <w:rFonts w:ascii="Arial" w:hAnsi="Arial" w:cs="Arial"/>
          <w:b/>
          <w:sz w:val="20"/>
          <w:szCs w:val="20"/>
          <w:lang w:val="de-CH"/>
        </w:rPr>
        <w:t xml:space="preserve"> </w:t>
      </w:r>
    </w:p>
    <w:p w:rsidR="004D40E4" w:rsidRPr="004D40E4" w:rsidRDefault="004D40E4" w:rsidP="004D40E4">
      <w:pPr>
        <w:pStyle w:val="Listenabsatz"/>
        <w:numPr>
          <w:ilvl w:val="0"/>
          <w:numId w:val="5"/>
        </w:numPr>
        <w:rPr>
          <w:rFonts w:ascii="Verdana" w:hAnsi="Verdana"/>
          <w:i/>
          <w:sz w:val="20"/>
          <w:szCs w:val="20"/>
          <w:lang w:val="fr-CH"/>
        </w:rPr>
      </w:pPr>
      <w:r w:rsidRPr="004D40E4">
        <w:rPr>
          <w:rFonts w:ascii="Verdana" w:hAnsi="Verdana"/>
          <w:i/>
          <w:sz w:val="20"/>
          <w:szCs w:val="20"/>
          <w:lang w:val="fr-CH"/>
        </w:rPr>
        <w:t xml:space="preserve">Philippe Dubois entre en fonction au 1.1.2019 comme directeur de la nouvelle société INDEX Machines-outils (Suisse) SA. Il sera </w:t>
      </w:r>
      <w:r w:rsidRPr="004D40E4">
        <w:rPr>
          <w:rFonts w:ascii="Verdana" w:hAnsi="Verdana"/>
          <w:i/>
          <w:sz w:val="20"/>
          <w:szCs w:val="20"/>
          <w:lang w:val="fr-CH"/>
        </w:rPr>
        <w:lastRenderedPageBreak/>
        <w:t>responsable de la vente et du service des machines de marques INDEX et TRAUB au sein de l’important marché suisse.</w:t>
      </w:r>
    </w:p>
    <w:p w:rsidR="004D40E4" w:rsidRDefault="004D40E4" w:rsidP="004D40E4">
      <w:pPr>
        <w:rPr>
          <w:rFonts w:ascii="Verdana" w:hAnsi="Verdana"/>
          <w:sz w:val="20"/>
          <w:szCs w:val="20"/>
          <w:lang w:val="fr-CH"/>
        </w:rPr>
      </w:pPr>
    </w:p>
    <w:p w:rsidR="007A07D3" w:rsidRPr="0039584A" w:rsidRDefault="004D40E4" w:rsidP="007A07D3">
      <w:pPr>
        <w:suppressLineNumbers/>
        <w:spacing w:line="336" w:lineRule="auto"/>
        <w:ind w:left="709" w:right="1843"/>
        <w:rPr>
          <w:rFonts w:ascii="Arial" w:hAnsi="Arial" w:cs="Arial"/>
          <w:i/>
          <w:sz w:val="20"/>
          <w:szCs w:val="20"/>
          <w:highlight w:val="yellow"/>
          <w:lang w:val="fr-CH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105410</wp:posOffset>
            </wp:positionV>
            <wp:extent cx="3933825" cy="2571750"/>
            <wp:effectExtent l="0" t="0" r="9525" b="0"/>
            <wp:wrapThrough wrapText="bothSides">
              <wp:wrapPolygon edited="0">
                <wp:start x="0" y="0"/>
                <wp:lineTo x="0" y="21440"/>
                <wp:lineTo x="21548" y="21440"/>
                <wp:lineTo x="21548" y="0"/>
                <wp:lineTo x="0" y="0"/>
              </wp:wrapPolygon>
            </wp:wrapThrough>
            <wp:docPr id="1" name="Grafik 1" descr="Dubo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Dubois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11" b="7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07D3" w:rsidRPr="0039584A" w:rsidRDefault="00E04BD1" w:rsidP="007A07D3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  <w:r w:rsidRPr="0039584A">
        <w:rPr>
          <w:rFonts w:ascii="Arial" w:hAnsi="Arial" w:cs="Arial"/>
          <w:i/>
          <w:sz w:val="20"/>
          <w:szCs w:val="20"/>
          <w:highlight w:val="yellow"/>
          <w:lang w:val="fr-CH"/>
        </w:rPr>
        <w:t xml:space="preserve"> </w:t>
      </w:r>
    </w:p>
    <w:p w:rsidR="007A07D3" w:rsidRDefault="007A07D3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Pr="0039584A" w:rsidRDefault="004D40E4" w:rsidP="00F30ECF">
      <w:pPr>
        <w:suppressLineNumbers/>
        <w:spacing w:line="336" w:lineRule="auto"/>
        <w:ind w:right="1843"/>
        <w:rPr>
          <w:rFonts w:ascii="Arial" w:hAnsi="Arial" w:cs="Arial"/>
          <w:i/>
          <w:sz w:val="20"/>
          <w:szCs w:val="20"/>
          <w:lang w:val="fr-CH"/>
        </w:rPr>
      </w:pPr>
    </w:p>
    <w:p w:rsidR="004D40E4" w:rsidRPr="004D40E4" w:rsidRDefault="004D40E4" w:rsidP="004D40E4">
      <w:pPr>
        <w:pStyle w:val="Listenabsatz"/>
        <w:numPr>
          <w:ilvl w:val="0"/>
          <w:numId w:val="5"/>
        </w:numPr>
        <w:rPr>
          <w:rFonts w:ascii="Verdana" w:hAnsi="Verdana"/>
          <w:sz w:val="20"/>
          <w:szCs w:val="20"/>
          <w:lang w:val="fr-CH"/>
        </w:rPr>
      </w:pPr>
      <w:r w:rsidRPr="004D40E4">
        <w:rPr>
          <w:rFonts w:ascii="Verdana" w:hAnsi="Verdana"/>
          <w:sz w:val="20"/>
          <w:szCs w:val="20"/>
          <w:lang w:val="fr-CH"/>
        </w:rPr>
        <w:t>Le bâtiment situé à St-Blaise héberge le Service-clients d’INDEX Machines-outils (Suisse) SA.</w:t>
      </w:r>
    </w:p>
    <w:p w:rsidR="004D40E4" w:rsidRDefault="004D40E4" w:rsidP="004D40E4">
      <w:pPr>
        <w:rPr>
          <w:rFonts w:ascii="Verdana" w:hAnsi="Verdana"/>
          <w:sz w:val="20"/>
          <w:szCs w:val="20"/>
          <w:lang w:val="fr-CH"/>
        </w:rPr>
      </w:pPr>
    </w:p>
    <w:p w:rsidR="007A07D3" w:rsidRPr="0039584A" w:rsidRDefault="007A07D3" w:rsidP="00F30ECF">
      <w:pPr>
        <w:suppressLineNumbers/>
        <w:spacing w:line="336" w:lineRule="auto"/>
        <w:ind w:right="1843"/>
        <w:rPr>
          <w:rFonts w:ascii="Arial" w:hAnsi="Arial" w:cs="Arial"/>
          <w:b/>
          <w:i/>
          <w:sz w:val="20"/>
          <w:szCs w:val="20"/>
          <w:lang w:val="fr-CH"/>
        </w:rPr>
      </w:pPr>
    </w:p>
    <w:p w:rsidR="00E04BD1" w:rsidRPr="0039584A" w:rsidRDefault="004D40E4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  <w:lang w:val="fr-CH"/>
        </w:rPr>
      </w:pPr>
      <w:del w:id="1" w:author="Gondek, Rainer" w:date="2018-11-26T17:36:00Z">
        <w:r w:rsidRPr="00D5094E" w:rsidDel="00D5094E">
          <w:rPr>
            <w:rFonts w:ascii="Arial" w:hAnsi="Arial" w:cs="Arial"/>
            <w:b/>
            <w:i/>
            <w:noProof/>
            <w:sz w:val="20"/>
            <w:szCs w:val="20"/>
          </w:rPr>
          <w:drawing>
            <wp:anchor distT="0" distB="0" distL="114300" distR="114300" simplePos="0" relativeHeight="251661312" behindDoc="0" locked="0" layoutInCell="1" allowOverlap="1" wp14:anchorId="055F1B29" wp14:editId="2CA1AB91">
              <wp:simplePos x="0" y="0"/>
              <wp:positionH relativeFrom="column">
                <wp:posOffset>34290</wp:posOffset>
              </wp:positionH>
              <wp:positionV relativeFrom="paragraph">
                <wp:posOffset>173355</wp:posOffset>
              </wp:positionV>
              <wp:extent cx="3926840" cy="2609850"/>
              <wp:effectExtent l="0" t="0" r="0" b="0"/>
              <wp:wrapNone/>
              <wp:docPr id="2" name="Grafik 2" descr="\\infs-12\Index\index_intern\VMW_intern\Presse\INDEX TRAUB Presseinformationen\ICH AG\Standort_Schweiz_mit_Logo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infs-12\Index\index_intern\VMW_intern\Presse\INDEX TRAUB Presseinformationen\ICH AG\Standort_Schweiz_mit_Logo2.jpg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926840" cy="2609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</w:p>
    <w:p w:rsidR="00F30ECF" w:rsidRPr="0039584A" w:rsidRDefault="00F30ECF" w:rsidP="00E25E69">
      <w:pPr>
        <w:tabs>
          <w:tab w:val="left" w:pos="4962"/>
        </w:tabs>
        <w:spacing w:after="200" w:line="360" w:lineRule="auto"/>
        <w:ind w:left="4962"/>
        <w:jc w:val="both"/>
        <w:rPr>
          <w:rFonts w:ascii="Arial" w:hAnsi="Arial" w:cs="Arial"/>
          <w:sz w:val="20"/>
          <w:szCs w:val="20"/>
          <w:lang w:val="fr-CH"/>
        </w:rPr>
      </w:pPr>
      <w:r w:rsidRPr="0039584A">
        <w:rPr>
          <w:rFonts w:ascii="Arial" w:hAnsi="Arial" w:cs="Arial"/>
          <w:sz w:val="20"/>
          <w:szCs w:val="20"/>
          <w:lang w:val="fr-CH"/>
        </w:rPr>
        <w:tab/>
      </w:r>
    </w:p>
    <w:sectPr w:rsidR="00F30ECF" w:rsidRPr="0039584A" w:rsidSect="00F30ECF">
      <w:headerReference w:type="default" r:id="rId12"/>
      <w:footerReference w:type="default" r:id="rId13"/>
      <w:type w:val="continuous"/>
      <w:pgSz w:w="11906" w:h="16838" w:code="9"/>
      <w:pgMar w:top="993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C4" w:rsidRDefault="00D560C4">
      <w:r>
        <w:separator/>
      </w:r>
    </w:p>
  </w:endnote>
  <w:endnote w:type="continuationSeparator" w:id="0">
    <w:p w:rsidR="00D560C4" w:rsidRDefault="00D5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="00D216D8">
      <w:rPr>
        <w:rFonts w:ascii="Arial" w:hAnsi="Arial" w:cs="Arial"/>
        <w:sz w:val="18"/>
        <w:szCs w:val="18"/>
      </w:rPr>
      <w:t>page</w:t>
    </w:r>
    <w:r w:rsidRPr="002A0A1F">
      <w:rPr>
        <w:rFonts w:ascii="Arial" w:hAnsi="Arial" w:cs="Arial"/>
        <w:sz w:val="18"/>
        <w:szCs w:val="18"/>
      </w:rPr>
      <w:t xml:space="preserve">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BC1A96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</w:t>
    </w:r>
    <w:r w:rsidR="00D216D8">
      <w:rPr>
        <w:rStyle w:val="Seitenzahl"/>
        <w:rFonts w:ascii="Arial" w:hAnsi="Arial" w:cs="Arial"/>
        <w:sz w:val="18"/>
        <w:szCs w:val="18"/>
      </w:rPr>
      <w:t>de</w:t>
    </w:r>
    <w:r w:rsidRPr="002A0A1F">
      <w:rPr>
        <w:rStyle w:val="Seitenzahl"/>
        <w:rFonts w:ascii="Arial" w:hAnsi="Arial" w:cs="Arial"/>
        <w:sz w:val="18"/>
        <w:szCs w:val="18"/>
      </w:rPr>
      <w:t xml:space="preserve">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BC1A96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C4" w:rsidRDefault="00D560C4">
      <w:r>
        <w:separator/>
      </w:r>
    </w:p>
  </w:footnote>
  <w:footnote w:type="continuationSeparator" w:id="0">
    <w:p w:rsidR="00D560C4" w:rsidRDefault="00D56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0C8ADE1F" wp14:editId="4677F034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3D200C" w:rsidRDefault="00854EB1" w:rsidP="007955F3">
    <w:pPr>
      <w:pStyle w:val="Kopfzeile"/>
      <w:tabs>
        <w:tab w:val="clear" w:pos="4536"/>
        <w:tab w:val="clear" w:pos="9072"/>
      </w:tabs>
      <w:ind w:left="7549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>Vente Suisse</w:t>
    </w:r>
  </w:p>
  <w:p w:rsidR="00467F33" w:rsidRPr="003D200C" w:rsidRDefault="007955F3" w:rsidP="007955F3">
    <w:pPr>
      <w:pStyle w:val="Kopfzeile"/>
      <w:tabs>
        <w:tab w:val="clear" w:pos="4536"/>
        <w:tab w:val="clear" w:pos="9072"/>
      </w:tabs>
      <w:ind w:left="7299" w:right="-1560" w:firstLine="500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??</w:t>
    </w:r>
    <w:r w:rsidR="00467F33">
      <w:rPr>
        <w:rFonts w:ascii="Arial" w:hAnsi="Arial" w:cs="Arial"/>
        <w:sz w:val="16"/>
        <w:lang w:val="en-US"/>
      </w:rPr>
      <w:t>/18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7734C"/>
    <w:multiLevelType w:val="hybridMultilevel"/>
    <w:tmpl w:val="B95C720E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879C8"/>
    <w:multiLevelType w:val="hybridMultilevel"/>
    <w:tmpl w:val="6D04C6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FAB"/>
    <w:rsid w:val="00037DD6"/>
    <w:rsid w:val="000417E2"/>
    <w:rsid w:val="00042DA3"/>
    <w:rsid w:val="00046FB5"/>
    <w:rsid w:val="000750BB"/>
    <w:rsid w:val="00092A02"/>
    <w:rsid w:val="00093ED3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6AAA"/>
    <w:rsid w:val="00107B6B"/>
    <w:rsid w:val="00107F92"/>
    <w:rsid w:val="0011189B"/>
    <w:rsid w:val="00112619"/>
    <w:rsid w:val="00120659"/>
    <w:rsid w:val="00123D45"/>
    <w:rsid w:val="00131AC4"/>
    <w:rsid w:val="0013320E"/>
    <w:rsid w:val="00134E50"/>
    <w:rsid w:val="00137048"/>
    <w:rsid w:val="00143AF0"/>
    <w:rsid w:val="00144799"/>
    <w:rsid w:val="0016091D"/>
    <w:rsid w:val="00167429"/>
    <w:rsid w:val="0018187E"/>
    <w:rsid w:val="001867F8"/>
    <w:rsid w:val="00191224"/>
    <w:rsid w:val="001913D5"/>
    <w:rsid w:val="001A18FA"/>
    <w:rsid w:val="001A1972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0BEA"/>
    <w:rsid w:val="00211AF2"/>
    <w:rsid w:val="00212595"/>
    <w:rsid w:val="00216191"/>
    <w:rsid w:val="002208C9"/>
    <w:rsid w:val="002213FD"/>
    <w:rsid w:val="00224559"/>
    <w:rsid w:val="00225696"/>
    <w:rsid w:val="00235ED6"/>
    <w:rsid w:val="002361B1"/>
    <w:rsid w:val="00243D4C"/>
    <w:rsid w:val="002508F8"/>
    <w:rsid w:val="00252394"/>
    <w:rsid w:val="00256000"/>
    <w:rsid w:val="00261CB4"/>
    <w:rsid w:val="00262014"/>
    <w:rsid w:val="002641C7"/>
    <w:rsid w:val="0026448E"/>
    <w:rsid w:val="00267FDD"/>
    <w:rsid w:val="0027071B"/>
    <w:rsid w:val="00270ADC"/>
    <w:rsid w:val="0027296C"/>
    <w:rsid w:val="00284137"/>
    <w:rsid w:val="00294D30"/>
    <w:rsid w:val="00295D86"/>
    <w:rsid w:val="002A0A1F"/>
    <w:rsid w:val="002C52CB"/>
    <w:rsid w:val="002C75A9"/>
    <w:rsid w:val="002D038B"/>
    <w:rsid w:val="002D0FF4"/>
    <w:rsid w:val="002D2928"/>
    <w:rsid w:val="002D37B1"/>
    <w:rsid w:val="002E4C83"/>
    <w:rsid w:val="002E4FA6"/>
    <w:rsid w:val="002E52C6"/>
    <w:rsid w:val="002E572F"/>
    <w:rsid w:val="002E74F7"/>
    <w:rsid w:val="002F1927"/>
    <w:rsid w:val="002F51C3"/>
    <w:rsid w:val="002F7069"/>
    <w:rsid w:val="002F73EE"/>
    <w:rsid w:val="0030559E"/>
    <w:rsid w:val="0030733E"/>
    <w:rsid w:val="003240E3"/>
    <w:rsid w:val="00334401"/>
    <w:rsid w:val="00350072"/>
    <w:rsid w:val="00353117"/>
    <w:rsid w:val="0036022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4089"/>
    <w:rsid w:val="0038760F"/>
    <w:rsid w:val="00387D97"/>
    <w:rsid w:val="003924B0"/>
    <w:rsid w:val="003925A8"/>
    <w:rsid w:val="00394986"/>
    <w:rsid w:val="003957DE"/>
    <w:rsid w:val="0039584A"/>
    <w:rsid w:val="00397A76"/>
    <w:rsid w:val="003A7C1B"/>
    <w:rsid w:val="003B0528"/>
    <w:rsid w:val="003B0F98"/>
    <w:rsid w:val="003B5BA9"/>
    <w:rsid w:val="003D39C0"/>
    <w:rsid w:val="003D7AB4"/>
    <w:rsid w:val="003E4B28"/>
    <w:rsid w:val="003E4D2B"/>
    <w:rsid w:val="003E5584"/>
    <w:rsid w:val="003F60D2"/>
    <w:rsid w:val="00406AB0"/>
    <w:rsid w:val="00414765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1CB9"/>
    <w:rsid w:val="00443B86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3352"/>
    <w:rsid w:val="0048614F"/>
    <w:rsid w:val="00496CE2"/>
    <w:rsid w:val="004A094C"/>
    <w:rsid w:val="004A2FB6"/>
    <w:rsid w:val="004A729F"/>
    <w:rsid w:val="004B1E09"/>
    <w:rsid w:val="004B2855"/>
    <w:rsid w:val="004B4C43"/>
    <w:rsid w:val="004B5958"/>
    <w:rsid w:val="004B5999"/>
    <w:rsid w:val="004B6991"/>
    <w:rsid w:val="004C27C0"/>
    <w:rsid w:val="004C61DA"/>
    <w:rsid w:val="004D161C"/>
    <w:rsid w:val="004D40E4"/>
    <w:rsid w:val="004D5118"/>
    <w:rsid w:val="004D75BA"/>
    <w:rsid w:val="004E6BF4"/>
    <w:rsid w:val="004F048C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66D19"/>
    <w:rsid w:val="00573260"/>
    <w:rsid w:val="00573C44"/>
    <w:rsid w:val="0057633A"/>
    <w:rsid w:val="00577F45"/>
    <w:rsid w:val="00581ADC"/>
    <w:rsid w:val="005A394F"/>
    <w:rsid w:val="005A48B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6686"/>
    <w:rsid w:val="00637120"/>
    <w:rsid w:val="0065153A"/>
    <w:rsid w:val="00656679"/>
    <w:rsid w:val="00666BDA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C7C99"/>
    <w:rsid w:val="006D1B3E"/>
    <w:rsid w:val="006E0AE1"/>
    <w:rsid w:val="006E1B3D"/>
    <w:rsid w:val="006E6820"/>
    <w:rsid w:val="006F2CD8"/>
    <w:rsid w:val="006F7DCA"/>
    <w:rsid w:val="0071341B"/>
    <w:rsid w:val="00713606"/>
    <w:rsid w:val="00717063"/>
    <w:rsid w:val="00727E85"/>
    <w:rsid w:val="00734673"/>
    <w:rsid w:val="00745E7E"/>
    <w:rsid w:val="00751511"/>
    <w:rsid w:val="0076014F"/>
    <w:rsid w:val="00760FEC"/>
    <w:rsid w:val="00761098"/>
    <w:rsid w:val="00764F00"/>
    <w:rsid w:val="007652CE"/>
    <w:rsid w:val="00765DAD"/>
    <w:rsid w:val="007661DA"/>
    <w:rsid w:val="0077349B"/>
    <w:rsid w:val="00775FA5"/>
    <w:rsid w:val="00786B4C"/>
    <w:rsid w:val="00793000"/>
    <w:rsid w:val="007955F3"/>
    <w:rsid w:val="007A07D3"/>
    <w:rsid w:val="007A7797"/>
    <w:rsid w:val="007B0855"/>
    <w:rsid w:val="007B1419"/>
    <w:rsid w:val="007B1DCF"/>
    <w:rsid w:val="007B1E16"/>
    <w:rsid w:val="007B5F69"/>
    <w:rsid w:val="007B737D"/>
    <w:rsid w:val="007D42C7"/>
    <w:rsid w:val="007E37E5"/>
    <w:rsid w:val="007F052C"/>
    <w:rsid w:val="007F7F6B"/>
    <w:rsid w:val="00800F22"/>
    <w:rsid w:val="0080270B"/>
    <w:rsid w:val="00807CE8"/>
    <w:rsid w:val="00813110"/>
    <w:rsid w:val="008133B0"/>
    <w:rsid w:val="00815941"/>
    <w:rsid w:val="008177F0"/>
    <w:rsid w:val="0082135B"/>
    <w:rsid w:val="00847216"/>
    <w:rsid w:val="00847D66"/>
    <w:rsid w:val="00851066"/>
    <w:rsid w:val="00854EB1"/>
    <w:rsid w:val="0086192A"/>
    <w:rsid w:val="008621A5"/>
    <w:rsid w:val="0086295F"/>
    <w:rsid w:val="00863CDE"/>
    <w:rsid w:val="008678DE"/>
    <w:rsid w:val="00867F14"/>
    <w:rsid w:val="00877CBA"/>
    <w:rsid w:val="008858D7"/>
    <w:rsid w:val="008968E3"/>
    <w:rsid w:val="008A0474"/>
    <w:rsid w:val="008A3663"/>
    <w:rsid w:val="008B5385"/>
    <w:rsid w:val="008B58B8"/>
    <w:rsid w:val="008C104C"/>
    <w:rsid w:val="008C3A38"/>
    <w:rsid w:val="008C44AE"/>
    <w:rsid w:val="008C4772"/>
    <w:rsid w:val="008C66BE"/>
    <w:rsid w:val="008D19C6"/>
    <w:rsid w:val="008D1A51"/>
    <w:rsid w:val="008D6EB5"/>
    <w:rsid w:val="008E002C"/>
    <w:rsid w:val="008E1553"/>
    <w:rsid w:val="008E268C"/>
    <w:rsid w:val="008F1C00"/>
    <w:rsid w:val="00901621"/>
    <w:rsid w:val="00904D06"/>
    <w:rsid w:val="00904F52"/>
    <w:rsid w:val="0091190A"/>
    <w:rsid w:val="00917F2E"/>
    <w:rsid w:val="00921629"/>
    <w:rsid w:val="009218D6"/>
    <w:rsid w:val="00926B09"/>
    <w:rsid w:val="0093136C"/>
    <w:rsid w:val="009317E2"/>
    <w:rsid w:val="00933EF2"/>
    <w:rsid w:val="0094120E"/>
    <w:rsid w:val="00946D88"/>
    <w:rsid w:val="0095575E"/>
    <w:rsid w:val="00955761"/>
    <w:rsid w:val="009661B7"/>
    <w:rsid w:val="00971814"/>
    <w:rsid w:val="00971F9F"/>
    <w:rsid w:val="00986307"/>
    <w:rsid w:val="00993817"/>
    <w:rsid w:val="009951D4"/>
    <w:rsid w:val="009A0DFB"/>
    <w:rsid w:val="009A2376"/>
    <w:rsid w:val="009B59B8"/>
    <w:rsid w:val="009C133D"/>
    <w:rsid w:val="009C1E01"/>
    <w:rsid w:val="009C44F2"/>
    <w:rsid w:val="009D2250"/>
    <w:rsid w:val="009D31CF"/>
    <w:rsid w:val="009E1274"/>
    <w:rsid w:val="009E1C1C"/>
    <w:rsid w:val="009E2C80"/>
    <w:rsid w:val="009E4663"/>
    <w:rsid w:val="009E6EA1"/>
    <w:rsid w:val="009F163D"/>
    <w:rsid w:val="009F3B72"/>
    <w:rsid w:val="009F446A"/>
    <w:rsid w:val="009F5052"/>
    <w:rsid w:val="009F790F"/>
    <w:rsid w:val="00A269CE"/>
    <w:rsid w:val="00A32630"/>
    <w:rsid w:val="00A34352"/>
    <w:rsid w:val="00A37BBA"/>
    <w:rsid w:val="00A50F9C"/>
    <w:rsid w:val="00A51088"/>
    <w:rsid w:val="00A63BAB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4CEA"/>
    <w:rsid w:val="00A95DB7"/>
    <w:rsid w:val="00A96370"/>
    <w:rsid w:val="00AA49F6"/>
    <w:rsid w:val="00AA4DE4"/>
    <w:rsid w:val="00AB07FF"/>
    <w:rsid w:val="00AB3530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31E7"/>
    <w:rsid w:val="00B36A9E"/>
    <w:rsid w:val="00B44177"/>
    <w:rsid w:val="00B44AA4"/>
    <w:rsid w:val="00B50378"/>
    <w:rsid w:val="00B6086D"/>
    <w:rsid w:val="00B60D19"/>
    <w:rsid w:val="00B611AA"/>
    <w:rsid w:val="00B6229B"/>
    <w:rsid w:val="00B63743"/>
    <w:rsid w:val="00B71BC4"/>
    <w:rsid w:val="00B724D5"/>
    <w:rsid w:val="00B7687A"/>
    <w:rsid w:val="00B76920"/>
    <w:rsid w:val="00B87AC5"/>
    <w:rsid w:val="00B9037B"/>
    <w:rsid w:val="00BA1B58"/>
    <w:rsid w:val="00BA4288"/>
    <w:rsid w:val="00BA57CA"/>
    <w:rsid w:val="00BA5C61"/>
    <w:rsid w:val="00BA6844"/>
    <w:rsid w:val="00BB3AEB"/>
    <w:rsid w:val="00BC1A96"/>
    <w:rsid w:val="00BD264F"/>
    <w:rsid w:val="00BD512C"/>
    <w:rsid w:val="00BE7797"/>
    <w:rsid w:val="00BE79B9"/>
    <w:rsid w:val="00BF127F"/>
    <w:rsid w:val="00BF5362"/>
    <w:rsid w:val="00BF7959"/>
    <w:rsid w:val="00C000B8"/>
    <w:rsid w:val="00C01F56"/>
    <w:rsid w:val="00C0374E"/>
    <w:rsid w:val="00C06334"/>
    <w:rsid w:val="00C154E1"/>
    <w:rsid w:val="00C205C7"/>
    <w:rsid w:val="00C35B6D"/>
    <w:rsid w:val="00C45A58"/>
    <w:rsid w:val="00C460E5"/>
    <w:rsid w:val="00C52C2E"/>
    <w:rsid w:val="00C5688F"/>
    <w:rsid w:val="00C71D48"/>
    <w:rsid w:val="00C72026"/>
    <w:rsid w:val="00C76642"/>
    <w:rsid w:val="00C80D8C"/>
    <w:rsid w:val="00C921AF"/>
    <w:rsid w:val="00C94032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16D8"/>
    <w:rsid w:val="00D222A0"/>
    <w:rsid w:val="00D25284"/>
    <w:rsid w:val="00D269A7"/>
    <w:rsid w:val="00D26A4B"/>
    <w:rsid w:val="00D2753C"/>
    <w:rsid w:val="00D47540"/>
    <w:rsid w:val="00D512FA"/>
    <w:rsid w:val="00D560C4"/>
    <w:rsid w:val="00D56971"/>
    <w:rsid w:val="00D5710F"/>
    <w:rsid w:val="00D7009F"/>
    <w:rsid w:val="00D70682"/>
    <w:rsid w:val="00D80C3D"/>
    <w:rsid w:val="00D82EFA"/>
    <w:rsid w:val="00D96A3F"/>
    <w:rsid w:val="00D96EF7"/>
    <w:rsid w:val="00DA02E4"/>
    <w:rsid w:val="00DA105D"/>
    <w:rsid w:val="00DA2163"/>
    <w:rsid w:val="00DA3ABF"/>
    <w:rsid w:val="00DA4919"/>
    <w:rsid w:val="00DB15DE"/>
    <w:rsid w:val="00DB20D7"/>
    <w:rsid w:val="00DB3BB2"/>
    <w:rsid w:val="00DB6DA3"/>
    <w:rsid w:val="00DD0971"/>
    <w:rsid w:val="00DD273B"/>
    <w:rsid w:val="00DE2001"/>
    <w:rsid w:val="00DF72D5"/>
    <w:rsid w:val="00E012F8"/>
    <w:rsid w:val="00E04BD1"/>
    <w:rsid w:val="00E07D31"/>
    <w:rsid w:val="00E07DAF"/>
    <w:rsid w:val="00E1488A"/>
    <w:rsid w:val="00E148DF"/>
    <w:rsid w:val="00E170BD"/>
    <w:rsid w:val="00E17752"/>
    <w:rsid w:val="00E25E69"/>
    <w:rsid w:val="00E3014A"/>
    <w:rsid w:val="00E303AC"/>
    <w:rsid w:val="00E35A69"/>
    <w:rsid w:val="00E3784D"/>
    <w:rsid w:val="00E42A3A"/>
    <w:rsid w:val="00E462F7"/>
    <w:rsid w:val="00E571FC"/>
    <w:rsid w:val="00E57B74"/>
    <w:rsid w:val="00E6620E"/>
    <w:rsid w:val="00E6622F"/>
    <w:rsid w:val="00E74DB2"/>
    <w:rsid w:val="00E82AA1"/>
    <w:rsid w:val="00E84366"/>
    <w:rsid w:val="00E905AC"/>
    <w:rsid w:val="00E922D1"/>
    <w:rsid w:val="00E94870"/>
    <w:rsid w:val="00EA387C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517F"/>
    <w:rsid w:val="00F10062"/>
    <w:rsid w:val="00F10547"/>
    <w:rsid w:val="00F22C4C"/>
    <w:rsid w:val="00F26A5A"/>
    <w:rsid w:val="00F2707A"/>
    <w:rsid w:val="00F30ECF"/>
    <w:rsid w:val="00F37509"/>
    <w:rsid w:val="00F3781E"/>
    <w:rsid w:val="00F42894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377B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A07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Listenabsatz">
    <w:name w:val="List Paragraph"/>
    <w:basedOn w:val="Standard"/>
    <w:uiPriority w:val="34"/>
    <w:qFormat/>
    <w:rsid w:val="007A0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8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7F4C-6E24-4266-8230-855FDCA5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INDEX_PI_AMB2018_DE</vt:lpstr>
      <vt:lpstr>INDEX_PI_AMB2018_DE</vt:lpstr>
    </vt:vector>
  </TitlesOfParts>
  <Company>INDEX-Werke GmbH &amp; Co. KG</Company>
  <LinksUpToDate>false</LinksUpToDate>
  <CharactersWithSpaces>2134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INDEX_PI_AMB2018_DE</dc:title>
  <dc:creator>INDEX-Werke GmbH &amp; Co. KG</dc:creator>
  <cp:lastModifiedBy>Gondek, Rainer</cp:lastModifiedBy>
  <cp:revision>3</cp:revision>
  <cp:lastPrinted>2018-11-08T09:24:00Z</cp:lastPrinted>
  <dcterms:created xsi:type="dcterms:W3CDTF">2018-12-03T11:45:00Z</dcterms:created>
  <dcterms:modified xsi:type="dcterms:W3CDTF">2018-12-03T11:51:00Z</dcterms:modified>
</cp:coreProperties>
</file>