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0131" w14:textId="249B395B" w:rsidR="007A07D3" w:rsidDel="00FF1214" w:rsidRDefault="007A07D3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del w:id="0" w:author="Gondek, Rainer" w:date="2018-12-04T13:54:00Z"/>
          <w:rFonts w:ascii="Arial" w:hAnsi="Arial" w:cs="Arial"/>
          <w:sz w:val="28"/>
          <w:szCs w:val="28"/>
        </w:rPr>
      </w:pPr>
      <w:bookmarkStart w:id="1" w:name="_GoBack"/>
    </w:p>
    <w:bookmarkEnd w:id="1"/>
    <w:p w14:paraId="06BDB5E8" w14:textId="77777777"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Press release dated 12/11/2018</w:t>
      </w:r>
    </w:p>
    <w:p w14:paraId="36F8378F" w14:textId="77777777" w:rsidR="006E6820" w:rsidRPr="00422AE3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14:paraId="6B783E37" w14:textId="77777777" w:rsidR="007955F3" w:rsidRDefault="007955F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14:paraId="7EF7B8F1" w14:textId="77777777" w:rsidR="00137048" w:rsidRDefault="00E25E69" w:rsidP="00E84366">
      <w:pPr>
        <w:suppressLineNumbers/>
        <w:spacing w:line="264" w:lineRule="auto"/>
        <w:ind w:left="142" w:right="-283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New INDEX subsidiary in Switzerland</w:t>
      </w:r>
    </w:p>
    <w:p w14:paraId="007EE439" w14:textId="77777777" w:rsidR="00415D03" w:rsidRPr="00422AE3" w:rsidRDefault="00415D03" w:rsidP="00415D03">
      <w:pPr>
        <w:suppressLineNumbers/>
        <w:spacing w:line="264" w:lineRule="auto"/>
        <w:ind w:left="142" w:right="794"/>
        <w:rPr>
          <w:rFonts w:ascii="Arial" w:hAnsi="Arial" w:cs="Arial"/>
          <w:b/>
          <w:spacing w:val="-2"/>
          <w:sz w:val="32"/>
          <w:szCs w:val="32"/>
        </w:rPr>
      </w:pPr>
    </w:p>
    <w:p w14:paraId="1F061D20" w14:textId="6824D67F" w:rsidR="00986307" w:rsidRDefault="007955F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Using a distinct subsidiary, the INDEX group will </w:t>
      </w:r>
      <w:r w:rsidR="00873D76">
        <w:rPr>
          <w:rFonts w:ascii="Arial" w:hAnsi="Arial"/>
          <w:b/>
          <w:sz w:val="20"/>
          <w:szCs w:val="20"/>
        </w:rPr>
        <w:t xml:space="preserve">assume responsibility for sales and service of INDEX and TRAUB branded turning machines in January 2019. </w:t>
      </w:r>
    </w:p>
    <w:p w14:paraId="489813DE" w14:textId="77777777" w:rsidR="00B63743" w:rsidRDefault="00B6374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A5D2F21" w14:textId="5286121B" w:rsidR="00144ECB" w:rsidRDefault="008C1F47" w:rsidP="00A94CEA">
      <w:pPr>
        <w:spacing w:after="200" w:line="360" w:lineRule="auto"/>
        <w:ind w:left="14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 further enhance the high level of quality provided to Swiss customers, the INDEX group has announced</w:t>
      </w:r>
      <w:r w:rsidR="00144ECB">
        <w:rPr>
          <w:rFonts w:ascii="Arial" w:hAnsi="Arial"/>
          <w:sz w:val="20"/>
          <w:szCs w:val="20"/>
        </w:rPr>
        <w:t xml:space="preserve"> a new agreement developed with SPRINGMANN AG, the sales and service organization that has successfully represented INDEX in Switzerland since 1920. Under the agreement, INDEX will establish a new subsidiary, INDEX </w:t>
      </w:r>
      <w:proofErr w:type="spellStart"/>
      <w:r w:rsidR="00144ECB">
        <w:rPr>
          <w:rFonts w:ascii="Arial" w:hAnsi="Arial"/>
          <w:sz w:val="20"/>
          <w:szCs w:val="20"/>
        </w:rPr>
        <w:t>Werkzeugmaschinen</w:t>
      </w:r>
      <w:proofErr w:type="spellEnd"/>
      <w:r w:rsidR="00144ECB">
        <w:rPr>
          <w:rFonts w:ascii="Arial" w:hAnsi="Arial"/>
          <w:sz w:val="20"/>
          <w:szCs w:val="20"/>
        </w:rPr>
        <w:t xml:space="preserve"> (</w:t>
      </w:r>
      <w:proofErr w:type="spellStart"/>
      <w:r w:rsidR="00144ECB">
        <w:rPr>
          <w:rFonts w:ascii="Arial" w:hAnsi="Arial"/>
          <w:sz w:val="20"/>
          <w:szCs w:val="20"/>
        </w:rPr>
        <w:t>Schweiz</w:t>
      </w:r>
      <w:proofErr w:type="spellEnd"/>
      <w:r w:rsidR="00144ECB">
        <w:rPr>
          <w:rFonts w:ascii="Arial" w:hAnsi="Arial"/>
          <w:sz w:val="20"/>
          <w:szCs w:val="20"/>
        </w:rPr>
        <w:t>) AG, which will acquire key personnel from SPRINGMAN</w:t>
      </w:r>
      <w:r w:rsidR="00873D76">
        <w:rPr>
          <w:rFonts w:ascii="Arial" w:hAnsi="Arial"/>
          <w:sz w:val="20"/>
          <w:szCs w:val="20"/>
        </w:rPr>
        <w:t>N</w:t>
      </w:r>
      <w:r w:rsidR="00144ECB">
        <w:rPr>
          <w:rFonts w:ascii="Arial" w:hAnsi="Arial"/>
          <w:sz w:val="20"/>
          <w:szCs w:val="20"/>
        </w:rPr>
        <w:t xml:space="preserve"> AG and assume responsibility for sales and service of INDEX products within Switzerland. This agreement will take effect on January 1, 2019 and does not affect other </w:t>
      </w:r>
      <w:r w:rsidR="00873D76">
        <w:rPr>
          <w:rFonts w:ascii="Arial" w:hAnsi="Arial"/>
          <w:sz w:val="20"/>
          <w:szCs w:val="20"/>
        </w:rPr>
        <w:t>areas of SPRINGMANN AG’s portfolio.</w:t>
      </w:r>
    </w:p>
    <w:p w14:paraId="437C484F" w14:textId="08949783" w:rsidR="00E25E69" w:rsidRDefault="0095575E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Philippe Dubois</w:t>
      </w:r>
      <w:r w:rsidR="00873D76">
        <w:rPr>
          <w:rFonts w:ascii="Arial" w:hAnsi="Arial"/>
          <w:sz w:val="20"/>
          <w:szCs w:val="20"/>
        </w:rPr>
        <w:t>, previous Sales and Marketing Manager at SPRINGMAN AG,</w:t>
      </w:r>
      <w:r>
        <w:rPr>
          <w:rFonts w:ascii="Arial" w:hAnsi="Arial"/>
          <w:sz w:val="20"/>
          <w:szCs w:val="20"/>
        </w:rPr>
        <w:t xml:space="preserve"> will take over management of INDEX </w:t>
      </w:r>
      <w:proofErr w:type="spellStart"/>
      <w:r>
        <w:rPr>
          <w:rFonts w:ascii="Arial" w:hAnsi="Arial"/>
          <w:sz w:val="20"/>
          <w:szCs w:val="20"/>
        </w:rPr>
        <w:t>Werkzeugmaschinen</w:t>
      </w:r>
      <w:proofErr w:type="spellEnd"/>
      <w:r>
        <w:rPr>
          <w:rFonts w:ascii="Arial" w:hAnsi="Arial"/>
          <w:sz w:val="20"/>
          <w:szCs w:val="20"/>
        </w:rPr>
        <w:t xml:space="preserve"> (</w:t>
      </w:r>
      <w:proofErr w:type="spellStart"/>
      <w:r>
        <w:rPr>
          <w:rFonts w:ascii="Arial" w:hAnsi="Arial"/>
          <w:sz w:val="20"/>
          <w:szCs w:val="20"/>
        </w:rPr>
        <w:t>Schweiz</w:t>
      </w:r>
      <w:proofErr w:type="spellEnd"/>
      <w:r>
        <w:rPr>
          <w:rFonts w:ascii="Arial" w:hAnsi="Arial"/>
          <w:sz w:val="20"/>
          <w:szCs w:val="20"/>
        </w:rPr>
        <w:t xml:space="preserve">) AG. </w:t>
      </w:r>
      <w:r w:rsidR="00873D76">
        <w:rPr>
          <w:rFonts w:ascii="Arial" w:hAnsi="Arial"/>
          <w:sz w:val="20"/>
          <w:szCs w:val="20"/>
        </w:rPr>
        <w:t xml:space="preserve">Mr. Dubois </w:t>
      </w:r>
      <w:r>
        <w:rPr>
          <w:rFonts w:ascii="Arial" w:hAnsi="Arial"/>
          <w:sz w:val="20"/>
          <w:szCs w:val="20"/>
        </w:rPr>
        <w:t>stresses</w:t>
      </w:r>
      <w:r w:rsidR="00873D76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“The central focus of our deliberations was always the satisfaction of our Swiss customers.” Numerous </w:t>
      </w:r>
      <w:r w:rsidR="00873D76">
        <w:rPr>
          <w:rFonts w:ascii="Arial" w:hAnsi="Arial"/>
          <w:sz w:val="20"/>
          <w:szCs w:val="20"/>
        </w:rPr>
        <w:t xml:space="preserve">other </w:t>
      </w:r>
      <w:r>
        <w:rPr>
          <w:rFonts w:ascii="Arial" w:hAnsi="Arial"/>
          <w:sz w:val="20"/>
          <w:szCs w:val="20"/>
        </w:rPr>
        <w:t xml:space="preserve">employees will also be </w:t>
      </w:r>
      <w:r w:rsidR="00873D76">
        <w:rPr>
          <w:rFonts w:ascii="Arial" w:hAnsi="Arial"/>
          <w:sz w:val="20"/>
          <w:szCs w:val="20"/>
        </w:rPr>
        <w:t>transitioning from SPRINGMANN AG to</w:t>
      </w:r>
      <w:r>
        <w:rPr>
          <w:rFonts w:ascii="Arial" w:hAnsi="Arial"/>
          <w:sz w:val="20"/>
          <w:szCs w:val="20"/>
        </w:rPr>
        <w:t xml:space="preserve"> the newly established INDEX subsidiary, thus </w:t>
      </w:r>
      <w:r w:rsidR="00873D76">
        <w:rPr>
          <w:rFonts w:ascii="Arial" w:hAnsi="Arial"/>
          <w:sz w:val="20"/>
          <w:szCs w:val="20"/>
        </w:rPr>
        <w:t xml:space="preserve">providing customers with familiar contacts and </w:t>
      </w:r>
      <w:r>
        <w:rPr>
          <w:rFonts w:ascii="Arial" w:hAnsi="Arial"/>
          <w:sz w:val="20"/>
          <w:szCs w:val="20"/>
        </w:rPr>
        <w:t>a seamless transition. Even the headquarters of the new public limited company will remain in the previous premises of SPRINGMANN AG in St-Blaise/NE. Reiner Hammerl, Sales Director of INDEX-Werke GmbH &amp; Co. KG. will chair the Board of Directors.</w:t>
      </w:r>
    </w:p>
    <w:p w14:paraId="11EED219" w14:textId="77777777" w:rsidR="00E25E69" w:rsidRDefault="00E25E69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11FEC2EE" w14:textId="77777777"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7588E0A0" w14:textId="77777777" w:rsidR="00415D03" w:rsidRPr="00422AE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Contact:</w:t>
      </w:r>
      <w:r>
        <w:rPr>
          <w:rFonts w:ascii="Arial" w:hAnsi="Arial"/>
          <w:sz w:val="20"/>
          <w:szCs w:val="20"/>
        </w:rPr>
        <w:tab/>
        <w:t xml:space="preserve">INDEX-Werke GmbH &amp; Co. KG Hahn &amp; </w:t>
      </w:r>
      <w:proofErr w:type="spellStart"/>
      <w:r>
        <w:rPr>
          <w:rFonts w:ascii="Arial" w:hAnsi="Arial"/>
          <w:sz w:val="20"/>
          <w:szCs w:val="20"/>
        </w:rPr>
        <w:t>Tessky</w:t>
      </w:r>
      <w:proofErr w:type="spellEnd"/>
    </w:p>
    <w:p w14:paraId="1F1E54DC" w14:textId="77777777"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Rainer Gondek</w:t>
      </w:r>
    </w:p>
    <w:p w14:paraId="69AA43C7" w14:textId="77777777"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Global Marketing Director </w:t>
      </w:r>
    </w:p>
    <w:p w14:paraId="43F70A8D" w14:textId="77777777" w:rsidR="00415D03" w:rsidRPr="00C9403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Phone: +49 (711) 3191-1286</w:t>
      </w:r>
    </w:p>
    <w:p w14:paraId="775C9438" w14:textId="1EBEF940" w:rsidR="0086192A" w:rsidRPr="00B36A9E" w:rsidRDefault="00FF1214" w:rsidP="00F30ECF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C23672">
          <w:rPr>
            <w:rStyle w:val="Hyperlink"/>
            <w:rFonts w:ascii="Arial" w:hAnsi="Arial"/>
            <w:sz w:val="20"/>
            <w:szCs w:val="20"/>
          </w:rPr>
          <w:t>rainer.gondek@index-werke.de</w:t>
        </w:r>
      </w:hyperlink>
      <w:r w:rsidR="00C23672">
        <w:rPr>
          <w:rFonts w:ascii="Arial" w:hAnsi="Arial"/>
          <w:sz w:val="20"/>
          <w:szCs w:val="20"/>
        </w:rPr>
        <w:t xml:space="preserve"> </w:t>
      </w:r>
    </w:p>
    <w:p w14:paraId="35AF0FBF" w14:textId="77777777" w:rsidR="00B63743" w:rsidRDefault="00B63743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14:paraId="17FBDF57" w14:textId="77777777" w:rsidR="00B63743" w:rsidRDefault="00B63743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14:paraId="34B3D4FD" w14:textId="77777777" w:rsidR="00E04BD1" w:rsidRDefault="00E04BD1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14:paraId="71FEB337" w14:textId="77777777" w:rsidR="00E04BD1" w:rsidRDefault="00E04BD1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14:paraId="532E45DB" w14:textId="77777777" w:rsidR="007A07D3" w:rsidRPr="007A07D3" w:rsidRDefault="00F30ECF" w:rsidP="00D5094E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 xml:space="preserve">Photo 1: </w:t>
      </w:r>
      <w:r>
        <w:rPr>
          <w:rFonts w:ascii="Arial" w:hAnsi="Arial"/>
          <w:b/>
          <w:sz w:val="20"/>
          <w:szCs w:val="20"/>
        </w:rPr>
        <w:cr/>
      </w:r>
      <w:r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i/>
          <w:sz w:val="20"/>
          <w:szCs w:val="20"/>
        </w:rPr>
        <w:t xml:space="preserve">From 01/01/2019, Philippe Dubois will become Managing Director of the new INDEX </w:t>
      </w:r>
      <w:proofErr w:type="spellStart"/>
      <w:r>
        <w:rPr>
          <w:rFonts w:ascii="Arial" w:hAnsi="Arial"/>
          <w:i/>
          <w:sz w:val="20"/>
          <w:szCs w:val="20"/>
        </w:rPr>
        <w:t>Werkzeugmaschinen</w:t>
      </w:r>
      <w:proofErr w:type="spellEnd"/>
      <w:r>
        <w:rPr>
          <w:rFonts w:ascii="Arial" w:hAnsi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/>
          <w:i/>
          <w:sz w:val="20"/>
          <w:szCs w:val="20"/>
        </w:rPr>
        <w:t>Schweiz</w:t>
      </w:r>
      <w:proofErr w:type="spellEnd"/>
      <w:r>
        <w:rPr>
          <w:rFonts w:ascii="Arial" w:hAnsi="Arial"/>
          <w:i/>
          <w:sz w:val="20"/>
          <w:szCs w:val="20"/>
        </w:rPr>
        <w:t>) AG. He is responsible for the sales and service of INDEX and TRAUB turning machines on the major Swiss market.</w:t>
      </w:r>
    </w:p>
    <w:p w14:paraId="313ACC95" w14:textId="77777777" w:rsidR="007A07D3" w:rsidRPr="007A07D3" w:rsidRDefault="00077BD8" w:rsidP="007A07D3">
      <w:pPr>
        <w:suppressLineNumbers/>
        <w:spacing w:line="336" w:lineRule="auto"/>
        <w:ind w:left="709" w:right="1843"/>
        <w:rPr>
          <w:rFonts w:ascii="Arial" w:hAnsi="Arial" w:cs="Arial"/>
          <w:i/>
          <w:sz w:val="20"/>
          <w:szCs w:val="20"/>
          <w:highlight w:val="yellow"/>
        </w:rPr>
      </w:pPr>
      <w:r>
        <w:rPr>
          <w:rFonts w:ascii="Arial" w:hAnsi="Arial"/>
          <w:i/>
          <w:noProof/>
          <w:sz w:val="20"/>
          <w:szCs w:val="20"/>
          <w:lang w:val="de-DE"/>
        </w:rPr>
        <w:drawing>
          <wp:anchor distT="0" distB="0" distL="114300" distR="114300" simplePos="0" relativeHeight="251658240" behindDoc="0" locked="0" layoutInCell="1" allowOverlap="1" wp14:anchorId="7EED354D" wp14:editId="6D22C4A7">
            <wp:simplePos x="0" y="0"/>
            <wp:positionH relativeFrom="column">
              <wp:posOffset>-127635</wp:posOffset>
            </wp:positionH>
            <wp:positionV relativeFrom="paragraph">
              <wp:posOffset>195580</wp:posOffset>
            </wp:positionV>
            <wp:extent cx="3933825" cy="2571750"/>
            <wp:effectExtent l="0" t="0" r="9525" b="0"/>
            <wp:wrapNone/>
            <wp:docPr id="2" name="Grafik 2" descr="C:\Users\Gondekr\AppData\Local\Microsoft\Windows\Temporary Internet Files\Content.Outlook\DXYLJDF9\Duboi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ondekr\AppData\Local\Microsoft\Windows\Temporary Internet Files\Content.Outlook\DXYLJDF9\Duboi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10" b="7037"/>
                    <a:stretch/>
                  </pic:blipFill>
                  <pic:spPr bwMode="auto">
                    <a:xfrm>
                      <a:off x="0" y="0"/>
                      <a:ext cx="39338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74ACB" w14:textId="77777777" w:rsidR="007A07D3" w:rsidRDefault="00E04BD1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highlight w:val="yellow"/>
        </w:rPr>
        <w:t xml:space="preserve"> </w:t>
      </w:r>
    </w:p>
    <w:p w14:paraId="738D1F57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07F84565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5A8ADFAC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1CB3BB3A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36226F92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621F0329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5AC934E7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73FF692B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28727C00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4B0BDCB3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211E8A8F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2BB64706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0ACF7811" w14:textId="77777777"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14:paraId="543DD135" w14:textId="77777777" w:rsidR="00D5094E" w:rsidRDefault="00D5094E" w:rsidP="00D5094E">
      <w:pPr>
        <w:pStyle w:val="Listenabsatz"/>
        <w:suppressLineNumbers/>
        <w:spacing w:line="336" w:lineRule="auto"/>
        <w:ind w:left="0" w:right="1843"/>
        <w:rPr>
          <w:rFonts w:ascii="Arial" w:hAnsi="Arial" w:cs="Arial"/>
          <w:b/>
          <w:i/>
          <w:sz w:val="20"/>
          <w:szCs w:val="20"/>
        </w:rPr>
      </w:pPr>
    </w:p>
    <w:p w14:paraId="628FBE76" w14:textId="77777777" w:rsidR="00D5094E" w:rsidRDefault="00D5094E" w:rsidP="00D5094E">
      <w:pPr>
        <w:pStyle w:val="Listenabsatz"/>
        <w:suppressLineNumbers/>
        <w:spacing w:line="336" w:lineRule="auto"/>
        <w:ind w:left="0" w:right="1843"/>
        <w:rPr>
          <w:rFonts w:ascii="Arial" w:hAnsi="Arial" w:cs="Arial"/>
          <w:b/>
          <w:i/>
          <w:sz w:val="20"/>
          <w:szCs w:val="20"/>
        </w:rPr>
      </w:pPr>
    </w:p>
    <w:p w14:paraId="3F8A9766" w14:textId="77777777" w:rsidR="007A07D3" w:rsidRPr="00D5094E" w:rsidRDefault="00D5094E" w:rsidP="00D5094E">
      <w:pPr>
        <w:pStyle w:val="Listenabsatz"/>
        <w:suppressLineNumbers/>
        <w:spacing w:line="336" w:lineRule="auto"/>
        <w:ind w:left="0" w:right="1843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Photo 2:</w:t>
      </w:r>
      <w:r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i/>
          <w:sz w:val="20"/>
          <w:szCs w:val="20"/>
        </w:rPr>
        <w:cr/>
      </w:r>
      <w:r>
        <w:rPr>
          <w:rFonts w:ascii="Arial" w:hAnsi="Arial"/>
          <w:i/>
          <w:sz w:val="20"/>
          <w:szCs w:val="20"/>
        </w:rPr>
        <w:br/>
        <w:t xml:space="preserve">The building in St-Blaise houses the service division of INDEX </w:t>
      </w:r>
      <w:proofErr w:type="spellStart"/>
      <w:r>
        <w:rPr>
          <w:rFonts w:ascii="Arial" w:hAnsi="Arial"/>
          <w:i/>
          <w:sz w:val="20"/>
          <w:szCs w:val="20"/>
        </w:rPr>
        <w:t>Werkzeugmaschinen</w:t>
      </w:r>
      <w:proofErr w:type="spellEnd"/>
      <w:r>
        <w:rPr>
          <w:rFonts w:ascii="Arial" w:hAnsi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/>
          <w:i/>
          <w:sz w:val="20"/>
          <w:szCs w:val="20"/>
        </w:rPr>
        <w:t>Schweiz</w:t>
      </w:r>
      <w:proofErr w:type="spellEnd"/>
      <w:r>
        <w:rPr>
          <w:rFonts w:ascii="Arial" w:hAnsi="Arial"/>
          <w:i/>
          <w:sz w:val="20"/>
          <w:szCs w:val="20"/>
        </w:rPr>
        <w:t>) AG</w:t>
      </w:r>
    </w:p>
    <w:p w14:paraId="42DEF86D" w14:textId="77777777" w:rsidR="00F30ECF" w:rsidRPr="00D5094E" w:rsidRDefault="00F30ECF" w:rsidP="00E25E69">
      <w:pPr>
        <w:tabs>
          <w:tab w:val="left" w:pos="4962"/>
        </w:tabs>
        <w:spacing w:after="200" w:line="360" w:lineRule="auto"/>
        <w:ind w:left="4962"/>
        <w:jc w:val="both"/>
        <w:rPr>
          <w:rFonts w:ascii="Arial" w:hAnsi="Arial" w:cs="Arial"/>
          <w:b/>
          <w:sz w:val="20"/>
          <w:szCs w:val="20"/>
        </w:rPr>
      </w:pPr>
    </w:p>
    <w:sectPr w:rsidR="00F30ECF" w:rsidRPr="00D5094E" w:rsidSect="00F30ECF">
      <w:headerReference w:type="default" r:id="rId11"/>
      <w:footerReference w:type="default" r:id="rId12"/>
      <w:type w:val="continuous"/>
      <w:pgSz w:w="11906" w:h="16838" w:code="9"/>
      <w:pgMar w:top="993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039B2" w14:textId="77777777" w:rsidR="00C11187" w:rsidRDefault="00C11187">
      <w:r>
        <w:separator/>
      </w:r>
    </w:p>
  </w:endnote>
  <w:endnote w:type="continuationSeparator" w:id="0">
    <w:p w14:paraId="5DCA7136" w14:textId="77777777" w:rsidR="00C11187" w:rsidRDefault="00C1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BD8B6" w14:textId="77777777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                                                            Page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FF1214">
      <w:rPr>
        <w:rStyle w:val="Seitenzahl"/>
        <w:rFonts w:ascii="Arial" w:hAnsi="Arial" w:cs="Arial"/>
        <w:noProof/>
        <w:sz w:val="18"/>
        <w:szCs w:val="18"/>
      </w:rPr>
      <w:t>1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>
      <w:rPr>
        <w:rStyle w:val="Seitenzahl"/>
        <w:rFonts w:ascii="Arial" w:hAnsi="Arial"/>
        <w:sz w:val="18"/>
        <w:szCs w:val="18"/>
      </w:rPr>
      <w:t xml:space="preserve"> of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FF1214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0F9B6" w14:textId="77777777" w:rsidR="00C11187" w:rsidRDefault="00C11187">
      <w:r>
        <w:separator/>
      </w:r>
    </w:p>
  </w:footnote>
  <w:footnote w:type="continuationSeparator" w:id="0">
    <w:p w14:paraId="61E8AD01" w14:textId="77777777" w:rsidR="00C11187" w:rsidRDefault="00C11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D21BA" w14:textId="77777777"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</w:pPr>
    <w:r>
      <w:tab/>
    </w:r>
    <w:r>
      <w:rPr>
        <w:noProof/>
        <w:lang w:val="de-DE"/>
      </w:rPr>
      <w:drawing>
        <wp:inline distT="0" distB="0" distL="0" distR="0" wp14:anchorId="3697D32E" wp14:editId="798D5058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C3C10C" w14:textId="77777777"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37D1D987" w14:textId="77777777" w:rsidR="008C66BE" w:rsidRPr="003D200C" w:rsidRDefault="007955F3" w:rsidP="007955F3">
    <w:pPr>
      <w:pStyle w:val="Kopfzeile"/>
      <w:tabs>
        <w:tab w:val="clear" w:pos="4536"/>
        <w:tab w:val="clear" w:pos="9072"/>
      </w:tabs>
      <w:ind w:left="7549" w:right="-1560"/>
      <w:jc w:val="center"/>
      <w:rPr>
        <w:rFonts w:ascii="Arial" w:hAnsi="Arial" w:cs="Arial"/>
        <w:sz w:val="16"/>
      </w:rPr>
    </w:pPr>
    <w:r>
      <w:rPr>
        <w:rFonts w:ascii="Arial" w:hAnsi="Arial"/>
        <w:sz w:val="16"/>
      </w:rPr>
      <w:t>Switzerland Sales</w:t>
    </w:r>
  </w:p>
  <w:p w14:paraId="0892E6BD" w14:textId="77777777" w:rsidR="00467F33" w:rsidRPr="003D200C" w:rsidRDefault="007955F3" w:rsidP="007955F3">
    <w:pPr>
      <w:pStyle w:val="Kopfzeile"/>
      <w:tabs>
        <w:tab w:val="clear" w:pos="4536"/>
        <w:tab w:val="clear" w:pos="9072"/>
      </w:tabs>
      <w:ind w:left="7299" w:right="-1560" w:firstLine="50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12/11/2018</w:t>
    </w:r>
  </w:p>
  <w:p w14:paraId="06AA9A35" w14:textId="77777777"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59EAA9E9" w14:textId="77777777"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7734C"/>
    <w:multiLevelType w:val="hybridMultilevel"/>
    <w:tmpl w:val="B95C720E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FAB"/>
    <w:rsid w:val="00037DD6"/>
    <w:rsid w:val="000417E2"/>
    <w:rsid w:val="00042DA3"/>
    <w:rsid w:val="00043D01"/>
    <w:rsid w:val="00046FB5"/>
    <w:rsid w:val="000750BB"/>
    <w:rsid w:val="00077BD8"/>
    <w:rsid w:val="00092A02"/>
    <w:rsid w:val="00093ED3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6AAA"/>
    <w:rsid w:val="00107B6B"/>
    <w:rsid w:val="00107F92"/>
    <w:rsid w:val="0011189B"/>
    <w:rsid w:val="00112619"/>
    <w:rsid w:val="00120659"/>
    <w:rsid w:val="00123D45"/>
    <w:rsid w:val="00131AC4"/>
    <w:rsid w:val="0013320E"/>
    <w:rsid w:val="00134729"/>
    <w:rsid w:val="00134E50"/>
    <w:rsid w:val="00137048"/>
    <w:rsid w:val="00143AF0"/>
    <w:rsid w:val="00144799"/>
    <w:rsid w:val="00144ECB"/>
    <w:rsid w:val="0016091D"/>
    <w:rsid w:val="00167429"/>
    <w:rsid w:val="0018187E"/>
    <w:rsid w:val="001867F8"/>
    <w:rsid w:val="00191224"/>
    <w:rsid w:val="001913D5"/>
    <w:rsid w:val="001A18FA"/>
    <w:rsid w:val="001A1972"/>
    <w:rsid w:val="001B1E13"/>
    <w:rsid w:val="001B36CA"/>
    <w:rsid w:val="001B39F6"/>
    <w:rsid w:val="001B7AF4"/>
    <w:rsid w:val="001E05DD"/>
    <w:rsid w:val="001E1539"/>
    <w:rsid w:val="00200B41"/>
    <w:rsid w:val="00201559"/>
    <w:rsid w:val="00207497"/>
    <w:rsid w:val="00207885"/>
    <w:rsid w:val="00211AF2"/>
    <w:rsid w:val="00212595"/>
    <w:rsid w:val="00216191"/>
    <w:rsid w:val="002208C9"/>
    <w:rsid w:val="002213FD"/>
    <w:rsid w:val="00224559"/>
    <w:rsid w:val="00225696"/>
    <w:rsid w:val="00235ED6"/>
    <w:rsid w:val="002361B1"/>
    <w:rsid w:val="00243D4C"/>
    <w:rsid w:val="002508F8"/>
    <w:rsid w:val="00252394"/>
    <w:rsid w:val="00256000"/>
    <w:rsid w:val="00261CB4"/>
    <w:rsid w:val="00262014"/>
    <w:rsid w:val="0026448E"/>
    <w:rsid w:val="00267FDD"/>
    <w:rsid w:val="0027071B"/>
    <w:rsid w:val="00270ADC"/>
    <w:rsid w:val="0027296C"/>
    <w:rsid w:val="00284137"/>
    <w:rsid w:val="00294D30"/>
    <w:rsid w:val="00295D86"/>
    <w:rsid w:val="002A0A1F"/>
    <w:rsid w:val="002C52CB"/>
    <w:rsid w:val="002C75A9"/>
    <w:rsid w:val="002D038B"/>
    <w:rsid w:val="002D0FF4"/>
    <w:rsid w:val="002D2928"/>
    <w:rsid w:val="002D37B1"/>
    <w:rsid w:val="002E4C83"/>
    <w:rsid w:val="002E4FA6"/>
    <w:rsid w:val="002E52C6"/>
    <w:rsid w:val="002E572F"/>
    <w:rsid w:val="002E74F7"/>
    <w:rsid w:val="002F1927"/>
    <w:rsid w:val="002F51C3"/>
    <w:rsid w:val="002F7069"/>
    <w:rsid w:val="002F73EE"/>
    <w:rsid w:val="0030559E"/>
    <w:rsid w:val="0030733E"/>
    <w:rsid w:val="003240E3"/>
    <w:rsid w:val="00334401"/>
    <w:rsid w:val="00350072"/>
    <w:rsid w:val="00353117"/>
    <w:rsid w:val="0036022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4089"/>
    <w:rsid w:val="0038760F"/>
    <w:rsid w:val="00387D97"/>
    <w:rsid w:val="003924B0"/>
    <w:rsid w:val="003925A8"/>
    <w:rsid w:val="00394986"/>
    <w:rsid w:val="003957DE"/>
    <w:rsid w:val="00397A76"/>
    <w:rsid w:val="003A7C1B"/>
    <w:rsid w:val="003B0528"/>
    <w:rsid w:val="003B0F98"/>
    <w:rsid w:val="003B5BA9"/>
    <w:rsid w:val="003D39C0"/>
    <w:rsid w:val="003D7AB4"/>
    <w:rsid w:val="003E4B28"/>
    <w:rsid w:val="003E4D2B"/>
    <w:rsid w:val="003E5584"/>
    <w:rsid w:val="003F60D2"/>
    <w:rsid w:val="00406AB0"/>
    <w:rsid w:val="00414765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1CB9"/>
    <w:rsid w:val="00443B86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614F"/>
    <w:rsid w:val="00496CE2"/>
    <w:rsid w:val="004A094C"/>
    <w:rsid w:val="004A2FB6"/>
    <w:rsid w:val="004A729F"/>
    <w:rsid w:val="004B1E09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5C2A"/>
    <w:rsid w:val="004D75BA"/>
    <w:rsid w:val="004E6BF4"/>
    <w:rsid w:val="004F048C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66D19"/>
    <w:rsid w:val="00573260"/>
    <w:rsid w:val="00573C44"/>
    <w:rsid w:val="0057633A"/>
    <w:rsid w:val="00577F45"/>
    <w:rsid w:val="00581ADC"/>
    <w:rsid w:val="005A394F"/>
    <w:rsid w:val="005A48B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6686"/>
    <w:rsid w:val="00637120"/>
    <w:rsid w:val="0065153A"/>
    <w:rsid w:val="00656679"/>
    <w:rsid w:val="00666BDA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C7C99"/>
    <w:rsid w:val="006D1B3E"/>
    <w:rsid w:val="006E0AE1"/>
    <w:rsid w:val="006E1B3D"/>
    <w:rsid w:val="006E6820"/>
    <w:rsid w:val="006F2CD8"/>
    <w:rsid w:val="006F7DCA"/>
    <w:rsid w:val="0071341B"/>
    <w:rsid w:val="00713606"/>
    <w:rsid w:val="00717063"/>
    <w:rsid w:val="00727E85"/>
    <w:rsid w:val="00734673"/>
    <w:rsid w:val="00745E7E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3000"/>
    <w:rsid w:val="007955F3"/>
    <w:rsid w:val="007A07D3"/>
    <w:rsid w:val="007A7797"/>
    <w:rsid w:val="007B0855"/>
    <w:rsid w:val="007B1419"/>
    <w:rsid w:val="007B1DCF"/>
    <w:rsid w:val="007B1E16"/>
    <w:rsid w:val="007B5F69"/>
    <w:rsid w:val="007B737D"/>
    <w:rsid w:val="007D42C7"/>
    <w:rsid w:val="007E37E5"/>
    <w:rsid w:val="007F052C"/>
    <w:rsid w:val="00800F22"/>
    <w:rsid w:val="0080270B"/>
    <w:rsid w:val="00807CE8"/>
    <w:rsid w:val="00813110"/>
    <w:rsid w:val="008133B0"/>
    <w:rsid w:val="00815941"/>
    <w:rsid w:val="008177F0"/>
    <w:rsid w:val="0082135B"/>
    <w:rsid w:val="00847216"/>
    <w:rsid w:val="00847D66"/>
    <w:rsid w:val="00851066"/>
    <w:rsid w:val="0086192A"/>
    <w:rsid w:val="008621A5"/>
    <w:rsid w:val="0086295F"/>
    <w:rsid w:val="00863CDE"/>
    <w:rsid w:val="008678DE"/>
    <w:rsid w:val="00867F14"/>
    <w:rsid w:val="00873D76"/>
    <w:rsid w:val="00877CBA"/>
    <w:rsid w:val="008858D7"/>
    <w:rsid w:val="008968E3"/>
    <w:rsid w:val="008A0474"/>
    <w:rsid w:val="008A3663"/>
    <w:rsid w:val="008B5385"/>
    <w:rsid w:val="008B58B8"/>
    <w:rsid w:val="008C104C"/>
    <w:rsid w:val="008C1F47"/>
    <w:rsid w:val="008C3A38"/>
    <w:rsid w:val="008C44AE"/>
    <w:rsid w:val="008C4772"/>
    <w:rsid w:val="008C66BE"/>
    <w:rsid w:val="008D19C6"/>
    <w:rsid w:val="008D1A51"/>
    <w:rsid w:val="008D6EB5"/>
    <w:rsid w:val="008E002C"/>
    <w:rsid w:val="008E1553"/>
    <w:rsid w:val="008E268C"/>
    <w:rsid w:val="008F1C00"/>
    <w:rsid w:val="00901621"/>
    <w:rsid w:val="00904D06"/>
    <w:rsid w:val="00904F52"/>
    <w:rsid w:val="0091190A"/>
    <w:rsid w:val="00917F2E"/>
    <w:rsid w:val="00921629"/>
    <w:rsid w:val="009218D6"/>
    <w:rsid w:val="00926B09"/>
    <w:rsid w:val="0093136C"/>
    <w:rsid w:val="00933EF2"/>
    <w:rsid w:val="0094120E"/>
    <w:rsid w:val="00946D88"/>
    <w:rsid w:val="0095575E"/>
    <w:rsid w:val="00955761"/>
    <w:rsid w:val="009661B7"/>
    <w:rsid w:val="00971814"/>
    <w:rsid w:val="00971F9F"/>
    <w:rsid w:val="00986307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2C80"/>
    <w:rsid w:val="009E4663"/>
    <w:rsid w:val="009E6EA1"/>
    <w:rsid w:val="009F163D"/>
    <w:rsid w:val="009F3B72"/>
    <w:rsid w:val="009F446A"/>
    <w:rsid w:val="009F5052"/>
    <w:rsid w:val="009F790F"/>
    <w:rsid w:val="00A269CE"/>
    <w:rsid w:val="00A32630"/>
    <w:rsid w:val="00A34352"/>
    <w:rsid w:val="00A37BBA"/>
    <w:rsid w:val="00A50F9C"/>
    <w:rsid w:val="00A51088"/>
    <w:rsid w:val="00A61E02"/>
    <w:rsid w:val="00A63BAB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4CEA"/>
    <w:rsid w:val="00A95DB7"/>
    <w:rsid w:val="00A96370"/>
    <w:rsid w:val="00AA49F6"/>
    <w:rsid w:val="00AA4DE4"/>
    <w:rsid w:val="00AB07FF"/>
    <w:rsid w:val="00AB3530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31E7"/>
    <w:rsid w:val="00B36A9E"/>
    <w:rsid w:val="00B44177"/>
    <w:rsid w:val="00B44AA4"/>
    <w:rsid w:val="00B50378"/>
    <w:rsid w:val="00B6086D"/>
    <w:rsid w:val="00B60D19"/>
    <w:rsid w:val="00B611AA"/>
    <w:rsid w:val="00B6229B"/>
    <w:rsid w:val="00B63743"/>
    <w:rsid w:val="00B71BC4"/>
    <w:rsid w:val="00B724D5"/>
    <w:rsid w:val="00B7687A"/>
    <w:rsid w:val="00B76920"/>
    <w:rsid w:val="00B87AC5"/>
    <w:rsid w:val="00B9037B"/>
    <w:rsid w:val="00BA1B58"/>
    <w:rsid w:val="00BA4288"/>
    <w:rsid w:val="00BA57CA"/>
    <w:rsid w:val="00BA5C61"/>
    <w:rsid w:val="00BA6844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1187"/>
    <w:rsid w:val="00C154E1"/>
    <w:rsid w:val="00C205C7"/>
    <w:rsid w:val="00C23672"/>
    <w:rsid w:val="00C35B6D"/>
    <w:rsid w:val="00C45A58"/>
    <w:rsid w:val="00C460E5"/>
    <w:rsid w:val="00C52C2E"/>
    <w:rsid w:val="00C5688F"/>
    <w:rsid w:val="00C71D48"/>
    <w:rsid w:val="00C72026"/>
    <w:rsid w:val="00C76642"/>
    <w:rsid w:val="00C80D8C"/>
    <w:rsid w:val="00C921AF"/>
    <w:rsid w:val="00C94032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13F69"/>
    <w:rsid w:val="00D15798"/>
    <w:rsid w:val="00D16F4D"/>
    <w:rsid w:val="00D222A0"/>
    <w:rsid w:val="00D25284"/>
    <w:rsid w:val="00D269A7"/>
    <w:rsid w:val="00D26A4B"/>
    <w:rsid w:val="00D2753C"/>
    <w:rsid w:val="00D47540"/>
    <w:rsid w:val="00D47DC2"/>
    <w:rsid w:val="00D5094E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02E4"/>
    <w:rsid w:val="00DA105D"/>
    <w:rsid w:val="00DA2163"/>
    <w:rsid w:val="00DA3ABF"/>
    <w:rsid w:val="00DA4919"/>
    <w:rsid w:val="00DB15DE"/>
    <w:rsid w:val="00DB20D7"/>
    <w:rsid w:val="00DB3BB2"/>
    <w:rsid w:val="00DB6DA3"/>
    <w:rsid w:val="00DD0971"/>
    <w:rsid w:val="00DD273B"/>
    <w:rsid w:val="00DE2001"/>
    <w:rsid w:val="00DF72D5"/>
    <w:rsid w:val="00E012F8"/>
    <w:rsid w:val="00E04BD1"/>
    <w:rsid w:val="00E07D31"/>
    <w:rsid w:val="00E07DAF"/>
    <w:rsid w:val="00E1488A"/>
    <w:rsid w:val="00E148DF"/>
    <w:rsid w:val="00E170BD"/>
    <w:rsid w:val="00E17752"/>
    <w:rsid w:val="00E25E69"/>
    <w:rsid w:val="00E3014A"/>
    <w:rsid w:val="00E303AC"/>
    <w:rsid w:val="00E35A69"/>
    <w:rsid w:val="00E3784D"/>
    <w:rsid w:val="00E42A3A"/>
    <w:rsid w:val="00E462F7"/>
    <w:rsid w:val="00E571FC"/>
    <w:rsid w:val="00E57B74"/>
    <w:rsid w:val="00E6620E"/>
    <w:rsid w:val="00E6622F"/>
    <w:rsid w:val="00E74DB2"/>
    <w:rsid w:val="00E82AA1"/>
    <w:rsid w:val="00E84366"/>
    <w:rsid w:val="00E905AC"/>
    <w:rsid w:val="00E94870"/>
    <w:rsid w:val="00EA387C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517F"/>
    <w:rsid w:val="00F10062"/>
    <w:rsid w:val="00F10547"/>
    <w:rsid w:val="00F22C4C"/>
    <w:rsid w:val="00F26A5A"/>
    <w:rsid w:val="00F2707A"/>
    <w:rsid w:val="00F30ECF"/>
    <w:rsid w:val="00F37509"/>
    <w:rsid w:val="00F3781E"/>
    <w:rsid w:val="00F42894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377B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4E89"/>
    <w:rsid w:val="00FD6BE2"/>
    <w:rsid w:val="00FE24D6"/>
    <w:rsid w:val="00FE2B5E"/>
    <w:rsid w:val="00FE395A"/>
    <w:rsid w:val="00FF1214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72E5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A07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A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A8911-142A-4831-A25F-10B371F5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1762</Characters>
  <Application>Microsoft Office Word</Application>
  <DocSecurity>4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INDEX_PI_AMB2018_DE</vt:lpstr>
      <vt:lpstr>INDEX_PI_AMB2018_DE</vt:lpstr>
    </vt:vector>
  </TitlesOfParts>
  <Company>INDEX-Werke GmbH &amp; Co. KG</Company>
  <LinksUpToDate>false</LinksUpToDate>
  <CharactersWithSpaces>2049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INDEX_PI_AMB2018_DE</dc:title>
  <dc:creator>INDEX-Werke GmbH &amp; Co. KG</dc:creator>
  <cp:lastModifiedBy>Gondek, Rainer</cp:lastModifiedBy>
  <cp:revision>2</cp:revision>
  <cp:lastPrinted>2018-11-27T11:38:00Z</cp:lastPrinted>
  <dcterms:created xsi:type="dcterms:W3CDTF">2018-12-04T12:54:00Z</dcterms:created>
  <dcterms:modified xsi:type="dcterms:W3CDTF">2018-12-04T12:54:00Z</dcterms:modified>
</cp:coreProperties>
</file>